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D57" w:rsidRPr="00A603AF" w:rsidRDefault="00713D57" w:rsidP="00E8561F">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Приложение №</w:t>
      </w:r>
      <w:r w:rsidR="005E1CCC" w:rsidRPr="00A603AF">
        <w:rPr>
          <w:rFonts w:ascii="GHEA Grapalat" w:hAnsi="GHEA Grapalat"/>
          <w:i/>
          <w:sz w:val="22"/>
          <w:szCs w:val="22"/>
          <w:lang w:val="hy-AM"/>
        </w:rPr>
        <w:t>3</w:t>
      </w:r>
      <w:r w:rsidRPr="00A603AF">
        <w:rPr>
          <w:rFonts w:ascii="GHEA Grapalat" w:hAnsi="GHEA Grapalat"/>
          <w:i/>
          <w:sz w:val="22"/>
          <w:szCs w:val="22"/>
        </w:rPr>
        <w:t xml:space="preserve"> </w:t>
      </w:r>
    </w:p>
    <w:p w:rsidR="00713D57" w:rsidRPr="00A603AF" w:rsidRDefault="00713D57" w:rsidP="00E8561F">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 xml:space="preserve">к приказу Министра финансов РА </w:t>
      </w:r>
      <w:r w:rsidRPr="00A603AF">
        <w:rPr>
          <w:rFonts w:ascii="GHEA Grapalat" w:hAnsi="GHEA Grapalat" w:cs="Sylfaen"/>
          <w:i/>
          <w:sz w:val="22"/>
          <w:szCs w:val="22"/>
        </w:rPr>
        <w:br/>
      </w:r>
      <w:r w:rsidRPr="00A603AF">
        <w:rPr>
          <w:rFonts w:ascii="GHEA Grapalat" w:hAnsi="GHEA Grapalat"/>
          <w:i/>
          <w:sz w:val="22"/>
          <w:szCs w:val="22"/>
        </w:rPr>
        <w:t xml:space="preserve">от </w:t>
      </w:r>
      <w:r w:rsidR="00E8561F" w:rsidRPr="00A603AF">
        <w:rPr>
          <w:rFonts w:ascii="GHEA Grapalat" w:hAnsi="GHEA Grapalat"/>
          <w:i/>
          <w:sz w:val="22"/>
          <w:szCs w:val="22"/>
        </w:rPr>
        <w:t>26-</w:t>
      </w:r>
      <w:r w:rsidRPr="00A603AF">
        <w:rPr>
          <w:rFonts w:ascii="GHEA Grapalat" w:hAnsi="GHEA Grapalat"/>
          <w:i/>
          <w:sz w:val="22"/>
          <w:szCs w:val="22"/>
        </w:rPr>
        <w:t xml:space="preserve">ого </w:t>
      </w:r>
      <w:r w:rsidR="00E8561F" w:rsidRPr="00A603AF">
        <w:rPr>
          <w:rFonts w:ascii="GHEA Grapalat" w:hAnsi="GHEA Grapalat"/>
          <w:i/>
          <w:sz w:val="22"/>
          <w:szCs w:val="22"/>
        </w:rPr>
        <w:t>февраля</w:t>
      </w:r>
      <w:r w:rsidRPr="00A603AF">
        <w:rPr>
          <w:rFonts w:ascii="GHEA Grapalat" w:hAnsi="GHEA Grapalat"/>
          <w:i/>
          <w:sz w:val="22"/>
          <w:szCs w:val="22"/>
        </w:rPr>
        <w:t xml:space="preserve"> 202</w:t>
      </w:r>
      <w:r w:rsidR="00E8561F" w:rsidRPr="00A603AF">
        <w:rPr>
          <w:rFonts w:ascii="GHEA Grapalat" w:hAnsi="GHEA Grapalat"/>
          <w:i/>
          <w:sz w:val="22"/>
          <w:szCs w:val="22"/>
        </w:rPr>
        <w:t>4</w:t>
      </w:r>
      <w:r w:rsidRPr="00A603AF">
        <w:rPr>
          <w:rFonts w:ascii="GHEA Grapalat" w:hAnsi="GHEA Grapalat"/>
          <w:i/>
          <w:sz w:val="22"/>
          <w:szCs w:val="22"/>
        </w:rPr>
        <w:t xml:space="preserve"> года № </w:t>
      </w:r>
      <w:r w:rsidR="00E8561F" w:rsidRPr="00A603AF">
        <w:rPr>
          <w:rFonts w:ascii="GHEA Grapalat" w:hAnsi="GHEA Grapalat"/>
          <w:i/>
          <w:sz w:val="22"/>
          <w:szCs w:val="22"/>
        </w:rPr>
        <w:t>31</w:t>
      </w:r>
      <w:r w:rsidRPr="00A603AF">
        <w:rPr>
          <w:rFonts w:ascii="GHEA Grapalat" w:hAnsi="GHEA Grapalat"/>
          <w:i/>
          <w:sz w:val="22"/>
          <w:szCs w:val="22"/>
        </w:rPr>
        <w:t>-A</w:t>
      </w:r>
    </w:p>
    <w:p w:rsidR="00713D57" w:rsidRPr="00A603AF" w:rsidRDefault="00713D57" w:rsidP="006D6926">
      <w:pPr>
        <w:widowControl w:val="0"/>
        <w:spacing w:after="160" w:line="360" w:lineRule="auto"/>
        <w:ind w:firstLine="567"/>
        <w:contextualSpacing/>
        <w:jc w:val="right"/>
        <w:rPr>
          <w:ins w:id="0" w:author="Inesa Kocharyan" w:date="2024-02-26T15:24:00Z"/>
          <w:rFonts w:ascii="GHEA Grapalat" w:hAnsi="GHEA Grapalat"/>
          <w:i/>
          <w:sz w:val="22"/>
          <w:szCs w:val="22"/>
        </w:rPr>
      </w:pPr>
    </w:p>
    <w:p w:rsidR="006D6926" w:rsidRPr="00A603AF" w:rsidRDefault="006D6926" w:rsidP="00E8561F">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 xml:space="preserve">Приложение №8 </w:t>
      </w:r>
    </w:p>
    <w:p w:rsidR="006D6926" w:rsidRPr="00A603AF" w:rsidRDefault="006D6926" w:rsidP="00E8561F">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 xml:space="preserve">к приказу Министра финансов РА </w:t>
      </w:r>
      <w:r w:rsidRPr="00A603AF">
        <w:rPr>
          <w:rFonts w:ascii="GHEA Grapalat" w:hAnsi="GHEA Grapalat" w:cs="Sylfaen"/>
          <w:i/>
          <w:sz w:val="22"/>
          <w:szCs w:val="22"/>
        </w:rPr>
        <w:br/>
      </w:r>
      <w:r w:rsidR="0022712B" w:rsidRPr="00A603AF">
        <w:rPr>
          <w:rFonts w:ascii="GHEA Grapalat" w:hAnsi="GHEA Grapalat"/>
          <w:i/>
          <w:sz w:val="22"/>
          <w:szCs w:val="22"/>
        </w:rPr>
        <w:t xml:space="preserve">от 1-ого марта 2023 года № </w:t>
      </w:r>
      <w:r w:rsidR="0022712B" w:rsidRPr="00A603AF">
        <w:rPr>
          <w:rFonts w:ascii="GHEA Grapalat" w:hAnsi="GHEA Grapalat"/>
          <w:i/>
          <w:sz w:val="22"/>
          <w:szCs w:val="22"/>
          <w:lang w:val="hy-AM"/>
        </w:rPr>
        <w:t>87</w:t>
      </w:r>
      <w:r w:rsidR="0022712B" w:rsidRPr="00A603AF">
        <w:rPr>
          <w:rFonts w:ascii="GHEA Grapalat" w:hAnsi="GHEA Grapalat"/>
          <w:i/>
          <w:sz w:val="22"/>
          <w:szCs w:val="22"/>
        </w:rPr>
        <w:t>-A</w:t>
      </w:r>
    </w:p>
    <w:p w:rsidR="00E8561F" w:rsidRDefault="00E8561F" w:rsidP="006D6926">
      <w:pPr>
        <w:widowControl w:val="0"/>
        <w:spacing w:after="160" w:line="360" w:lineRule="auto"/>
        <w:ind w:right="-7" w:firstLine="567"/>
        <w:jc w:val="right"/>
        <w:rPr>
          <w:rFonts w:ascii="GHEA Grapalat" w:hAnsi="GHEA Grapalat"/>
          <w:i/>
          <w:u w:val="single"/>
        </w:rPr>
      </w:pPr>
    </w:p>
    <w:p w:rsidR="006D6926" w:rsidRPr="006D6926" w:rsidRDefault="006D6926" w:rsidP="006D6926">
      <w:pPr>
        <w:widowControl w:val="0"/>
        <w:spacing w:after="160" w:line="360" w:lineRule="auto"/>
        <w:ind w:right="-7" w:firstLine="567"/>
        <w:jc w:val="right"/>
        <w:rPr>
          <w:rFonts w:ascii="GHEA Grapalat" w:hAnsi="GHEA Grapalat" w:cs="Sylfaen"/>
          <w:i/>
          <w:u w:val="single"/>
        </w:rPr>
      </w:pPr>
      <w:r w:rsidRPr="006D6926">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66596B" w:rsidRDefault="00642EFE" w:rsidP="00B46D58">
      <w:pPr>
        <w:pStyle w:val="BodyTextIndent"/>
        <w:widowControl w:val="0"/>
        <w:spacing w:after="160" w:line="240" w:lineRule="auto"/>
        <w:ind w:firstLine="0"/>
        <w:jc w:val="center"/>
        <w:rPr>
          <w:rFonts w:ascii="GHEA Grapalat" w:hAnsi="GHEA Grapalat"/>
          <w:i w:val="0"/>
          <w:sz w:val="24"/>
          <w:szCs w:val="24"/>
          <w:lang w:val="en-US"/>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66596B">
        <w:rPr>
          <w:rFonts w:ascii="GHEA Grapalat" w:hAnsi="GHEA Grapalat"/>
          <w:i w:val="0"/>
          <w:sz w:val="24"/>
          <w:szCs w:val="24"/>
          <w:lang w:val="en-US"/>
        </w:rPr>
        <w:t xml:space="preserve">08 </w:t>
      </w:r>
      <w:r w:rsidRPr="009044F1">
        <w:rPr>
          <w:rFonts w:ascii="GHEA Grapalat" w:hAnsi="GHEA Grapalat"/>
          <w:i w:val="0"/>
          <w:sz w:val="24"/>
          <w:szCs w:val="24"/>
        </w:rPr>
        <w:t xml:space="preserve"> </w:t>
      </w:r>
      <w:r w:rsidR="0066596B">
        <w:rPr>
          <w:rFonts w:ascii="GHEA Grapalat" w:hAnsi="GHEA Grapalat"/>
          <w:i w:val="0"/>
          <w:sz w:val="24"/>
          <w:szCs w:val="24"/>
          <w:lang w:val="en-US"/>
        </w:rPr>
        <w:t>октярбря</w:t>
      </w:r>
      <w:r w:rsidRPr="009044F1">
        <w:rPr>
          <w:rFonts w:ascii="GHEA Grapalat" w:hAnsi="GHEA Grapalat"/>
          <w:i w:val="0"/>
          <w:sz w:val="24"/>
          <w:szCs w:val="24"/>
        </w:rPr>
        <w:t xml:space="preserve"> 20</w:t>
      </w:r>
      <w:r w:rsidR="0066596B">
        <w:rPr>
          <w:rFonts w:ascii="GHEA Grapalat" w:hAnsi="GHEA Grapalat"/>
          <w:i w:val="0"/>
          <w:sz w:val="24"/>
          <w:szCs w:val="24"/>
          <w:lang w:val="en-US"/>
        </w:rPr>
        <w:t xml:space="preserve">24 </w:t>
      </w:r>
      <w:r w:rsidRPr="009044F1">
        <w:rPr>
          <w:rFonts w:ascii="GHEA Grapalat" w:hAnsi="GHEA Grapalat"/>
          <w:i w:val="0"/>
          <w:sz w:val="24"/>
          <w:szCs w:val="24"/>
        </w:rPr>
        <w:t xml:space="preserve">года </w:t>
      </w:r>
      <w:r w:rsidR="0066596B">
        <w:rPr>
          <w:rFonts w:ascii="GHEA Grapalat" w:hAnsi="GHEA Grapalat"/>
          <w:i w:val="0"/>
          <w:sz w:val="24"/>
          <w:szCs w:val="24"/>
        </w:rPr>
        <w:t>№</w:t>
      </w:r>
      <w:r w:rsidR="0066596B">
        <w:rPr>
          <w:rFonts w:ascii="GHEA Grapalat" w:hAnsi="GHEA Grapalat"/>
          <w:i w:val="0"/>
          <w:sz w:val="24"/>
          <w:szCs w:val="24"/>
          <w:lang w:val="en-US"/>
        </w:rPr>
        <w:t xml:space="preserve"> 1</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6596B">
        <w:rPr>
          <w:rFonts w:ascii="GHEA Grapalat" w:hAnsi="GHEA Grapalat"/>
          <w:i w:val="0"/>
          <w:sz w:val="24"/>
          <w:szCs w:val="24"/>
        </w:rPr>
        <w:t>ЕЭТ- BMAShDzB -24/02</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E13BA4" w:rsidRDefault="00642EFE" w:rsidP="00AB2241">
      <w:pPr>
        <w:pStyle w:val="BodyTextIndent"/>
        <w:widowControl w:val="0"/>
        <w:spacing w:line="240" w:lineRule="auto"/>
        <w:ind w:firstLine="709"/>
        <w:jc w:val="left"/>
        <w:rPr>
          <w:rFonts w:ascii="GHEA Grapalat" w:hAnsi="GHEA Grapalat"/>
          <w:i w:val="0"/>
          <w:sz w:val="24"/>
          <w:szCs w:val="24"/>
          <w:lang w:val="hy-AM"/>
        </w:rPr>
      </w:pPr>
      <w:r w:rsidRPr="009044F1">
        <w:rPr>
          <w:rFonts w:ascii="GHEA Grapalat" w:hAnsi="GHEA Grapalat"/>
          <w:i w:val="0"/>
          <w:sz w:val="24"/>
          <w:szCs w:val="24"/>
        </w:rPr>
        <w:t xml:space="preserve">Заказчик </w:t>
      </w:r>
      <w:r w:rsidR="006754BB" w:rsidRPr="00AB2241">
        <w:rPr>
          <w:rFonts w:ascii="GHEA Grapalat" w:hAnsi="GHEA Grapalat"/>
          <w:bCs/>
          <w:i w:val="0"/>
          <w:sz w:val="24"/>
          <w:szCs w:val="24"/>
        </w:rPr>
        <w:t>ЗАО ''</w:t>
      </w:r>
      <w:r w:rsidR="006754BB" w:rsidRPr="00AB2241">
        <w:rPr>
          <w:rFonts w:ascii="GHEA Grapalat" w:hAnsi="GHEA Grapalat"/>
          <w:bCs/>
          <w:i w:val="0"/>
          <w:sz w:val="24"/>
          <w:szCs w:val="24"/>
          <w:lang w:val="en-US"/>
        </w:rPr>
        <w:t>Э</w:t>
      </w:r>
      <w:r w:rsidR="006754BB" w:rsidRPr="00AB2241">
        <w:rPr>
          <w:rFonts w:ascii="GHEA Grapalat" w:hAnsi="GHEA Grapalat"/>
          <w:bCs/>
          <w:i w:val="0"/>
          <w:sz w:val="24"/>
          <w:szCs w:val="24"/>
        </w:rPr>
        <w:t>лектратранспорт Еревана</w:t>
      </w:r>
      <w:r w:rsidR="006754BB" w:rsidRPr="00AB2241">
        <w:rPr>
          <w:rFonts w:ascii="GHEA Grapalat" w:hAnsi="GHEA Grapalat"/>
          <w:i w:val="0"/>
          <w:sz w:val="24"/>
          <w:szCs w:val="24"/>
        </w:rPr>
        <w:t>”</w:t>
      </w:r>
      <w:r w:rsidRPr="00AB2241">
        <w:rPr>
          <w:rFonts w:ascii="GHEA Grapalat" w:hAnsi="GHEA Grapalat"/>
          <w:i w:val="0"/>
          <w:sz w:val="24"/>
          <w:szCs w:val="24"/>
        </w:rPr>
        <w:t>, находящийся по адресу:</w:t>
      </w:r>
      <w:r w:rsidR="00AB2241" w:rsidRPr="00AB2241">
        <w:rPr>
          <w:rFonts w:ascii="GHEA Grapalat" w:hAnsi="GHEA Grapalat"/>
          <w:bCs/>
          <w:i w:val="0"/>
          <w:sz w:val="24"/>
          <w:szCs w:val="24"/>
        </w:rPr>
        <w:t xml:space="preserve"> </w:t>
      </w:r>
      <w:r w:rsidR="00AB2241" w:rsidRPr="00AB2241">
        <w:rPr>
          <w:rFonts w:ascii="GHEA Grapalat" w:hAnsi="GHEA Grapalat"/>
          <w:bCs/>
          <w:i w:val="0"/>
          <w:sz w:val="24"/>
          <w:szCs w:val="24"/>
        </w:rPr>
        <w:t>РА, г. Ереван, Багратуняц</w:t>
      </w:r>
      <w:r w:rsidR="00AB2241" w:rsidRPr="005911BC">
        <w:rPr>
          <w:rFonts w:ascii="GHEA Grapalat" w:hAnsi="GHEA Grapalat"/>
          <w:b/>
          <w:bCs/>
          <w:i w:val="0"/>
          <w:sz w:val="24"/>
          <w:szCs w:val="24"/>
        </w:rPr>
        <w:t xml:space="preserve"> </w:t>
      </w:r>
      <w:r w:rsidR="00AB2241" w:rsidRPr="00AB2241">
        <w:rPr>
          <w:rFonts w:ascii="GHEA Grapalat" w:hAnsi="GHEA Grapalat"/>
          <w:bCs/>
          <w:i w:val="0"/>
          <w:sz w:val="24"/>
          <w:szCs w:val="24"/>
        </w:rPr>
        <w:t>44</w:t>
      </w:r>
      <w:r w:rsidR="00AB2241">
        <w:rPr>
          <w:rFonts w:ascii="GHEA Grapalat" w:hAnsi="GHEA Grapalat"/>
          <w:b/>
          <w:bCs/>
          <w:i w:val="0"/>
          <w:sz w:val="24"/>
          <w:szCs w:val="24"/>
          <w:lang w:val="en-US"/>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830EDD" w:rsidP="00B46D58">
      <w:pPr>
        <w:pStyle w:val="BodyTextIndent"/>
        <w:widowControl w:val="0"/>
        <w:spacing w:line="240" w:lineRule="auto"/>
        <w:ind w:firstLine="0"/>
        <w:rPr>
          <w:rFonts w:ascii="GHEA Grapalat" w:hAnsi="GHEA Grapalat"/>
          <w:i w:val="0"/>
          <w:sz w:val="24"/>
          <w:szCs w:val="24"/>
        </w:rPr>
      </w:pPr>
      <w:r w:rsidRPr="00830EDD">
        <w:rPr>
          <w:rFonts w:ascii="GHEA Grapalat" w:hAnsi="GHEA Grapalat"/>
          <w:i w:val="0"/>
          <w:sz w:val="24"/>
          <w:szCs w:val="24"/>
        </w:rPr>
        <w:t>Реконструкция контактной сети улицы Мясникяна Ачаряна</w:t>
      </w:r>
      <w:r w:rsidR="00782D60">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F52E4" w:rsidRDefault="00EF52E4" w:rsidP="00830EDD">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830EDD" w:rsidRPr="00AB2241">
        <w:rPr>
          <w:rFonts w:ascii="GHEA Grapalat" w:hAnsi="GHEA Grapalat"/>
          <w:bCs/>
          <w:i w:val="0"/>
          <w:sz w:val="24"/>
          <w:szCs w:val="24"/>
        </w:rPr>
        <w:t>г. Ереван, Багратуняц</w:t>
      </w:r>
      <w:r w:rsidR="00830EDD" w:rsidRPr="005911BC">
        <w:rPr>
          <w:rFonts w:ascii="GHEA Grapalat" w:hAnsi="GHEA Grapalat"/>
          <w:b/>
          <w:bCs/>
          <w:i w:val="0"/>
          <w:sz w:val="24"/>
          <w:szCs w:val="24"/>
        </w:rPr>
        <w:t xml:space="preserve"> </w:t>
      </w:r>
      <w:r w:rsidR="00830EDD" w:rsidRPr="00AB2241">
        <w:rPr>
          <w:rFonts w:ascii="GHEA Grapalat" w:hAnsi="GHEA Grapalat"/>
          <w:bCs/>
          <w:i w:val="0"/>
          <w:sz w:val="24"/>
          <w:szCs w:val="24"/>
        </w:rPr>
        <w:t>44</w:t>
      </w:r>
      <w:r w:rsidRPr="000F0CA8">
        <w:rPr>
          <w:rFonts w:ascii="GHEA Grapalat" w:hAnsi="GHEA Grapalat"/>
          <w:i w:val="0"/>
          <w:sz w:val="24"/>
          <w:szCs w:val="24"/>
        </w:rPr>
        <w:t xml:space="preserve">,в документарной форме, до </w:t>
      </w:r>
      <w:r w:rsidR="00830EDD">
        <w:rPr>
          <w:rFonts w:ascii="GHEA Grapalat" w:hAnsi="GHEA Grapalat"/>
          <w:i w:val="0"/>
          <w:sz w:val="24"/>
          <w:szCs w:val="24"/>
          <w:lang w:val="en-US"/>
        </w:rPr>
        <w:t>16:00</w:t>
      </w:r>
      <w:r w:rsidRPr="000F0CA8">
        <w:rPr>
          <w:rFonts w:ascii="GHEA Grapalat" w:hAnsi="GHEA Grapalat"/>
          <w:i w:val="0"/>
          <w:sz w:val="24"/>
          <w:szCs w:val="24"/>
        </w:rPr>
        <w:t xml:space="preserve">часов </w:t>
      </w:r>
      <w:r w:rsidR="00830EDD">
        <w:rPr>
          <w:rFonts w:ascii="GHEA Grapalat" w:hAnsi="GHEA Grapalat"/>
          <w:i w:val="0"/>
          <w:sz w:val="24"/>
          <w:szCs w:val="24"/>
          <w:lang w:val="en-US"/>
        </w:rPr>
        <w:t>15</w:t>
      </w:r>
      <w:r w:rsidRPr="000F0CA8">
        <w:rPr>
          <w:rFonts w:ascii="GHEA Grapalat" w:hAnsi="GHEA Grapalat"/>
          <w:i w:val="0"/>
          <w:sz w:val="24"/>
          <w:szCs w:val="24"/>
        </w:rPr>
        <w:t xml:space="preserve">-го дня со дня </w:t>
      </w:r>
      <w:r w:rsidRPr="000F0CA8">
        <w:rPr>
          <w:rFonts w:ascii="GHEA Grapalat" w:hAnsi="GHEA Grapalat"/>
          <w:i w:val="0"/>
          <w:sz w:val="24"/>
          <w:szCs w:val="24"/>
        </w:rPr>
        <w:lastRenderedPageBreak/>
        <w:t>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2028BF">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F52E4" w:rsidRDefault="00EF52E4" w:rsidP="00EF52E4">
      <w:pPr>
        <w:pStyle w:val="BodyTextIndent"/>
        <w:widowControl w:val="0"/>
        <w:spacing w:after="160"/>
        <w:ind w:firstLine="567"/>
        <w:rPr>
          <w:rFonts w:ascii="GHEA Grapalat" w:hAnsi="GHEA Grapalat"/>
          <w:i w:val="0"/>
          <w:sz w:val="24"/>
          <w:szCs w:val="24"/>
          <w:lang w:val="en-US"/>
        </w:rPr>
      </w:pPr>
      <w:r w:rsidRPr="000F0CA8">
        <w:rPr>
          <w:rFonts w:ascii="GHEA Grapalat" w:hAnsi="GHEA Grapalat"/>
          <w:i w:val="0"/>
          <w:sz w:val="24"/>
          <w:szCs w:val="24"/>
        </w:rPr>
        <w:t xml:space="preserve">Вскрытие заявок будет проводиться по адресу </w:t>
      </w:r>
      <w:r w:rsidR="00830EDD" w:rsidRPr="00AB2241">
        <w:rPr>
          <w:rFonts w:ascii="GHEA Grapalat" w:hAnsi="GHEA Grapalat"/>
          <w:bCs/>
          <w:i w:val="0"/>
          <w:sz w:val="24"/>
          <w:szCs w:val="24"/>
        </w:rPr>
        <w:t>г. Ереван, Багратуняц</w:t>
      </w:r>
      <w:r w:rsidR="00830EDD" w:rsidRPr="005911BC">
        <w:rPr>
          <w:rFonts w:ascii="GHEA Grapalat" w:hAnsi="GHEA Grapalat"/>
          <w:b/>
          <w:bCs/>
          <w:i w:val="0"/>
          <w:sz w:val="24"/>
          <w:szCs w:val="24"/>
        </w:rPr>
        <w:t xml:space="preserve"> </w:t>
      </w:r>
      <w:r w:rsidR="00830EDD" w:rsidRPr="00AB2241">
        <w:rPr>
          <w:rFonts w:ascii="GHEA Grapalat" w:hAnsi="GHEA Grapalat"/>
          <w:bCs/>
          <w:i w:val="0"/>
          <w:sz w:val="24"/>
          <w:szCs w:val="24"/>
        </w:rPr>
        <w:t>44</w:t>
      </w:r>
      <w:r w:rsidRPr="000F0CA8">
        <w:rPr>
          <w:rFonts w:ascii="GHEA Grapalat" w:hAnsi="GHEA Grapalat"/>
          <w:i w:val="0"/>
          <w:sz w:val="24"/>
          <w:szCs w:val="24"/>
        </w:rPr>
        <w:t xml:space="preserve">, в </w:t>
      </w:r>
      <w:r w:rsidR="00830EDD">
        <w:rPr>
          <w:rFonts w:ascii="GHEA Grapalat" w:hAnsi="GHEA Grapalat"/>
          <w:i w:val="0"/>
          <w:sz w:val="24"/>
          <w:szCs w:val="24"/>
          <w:lang w:val="en-US"/>
        </w:rPr>
        <w:t>16:00</w:t>
      </w:r>
      <w:r>
        <w:rPr>
          <w:rFonts w:ascii="GHEA Grapalat" w:hAnsi="GHEA Grapalat"/>
          <w:i w:val="0"/>
          <w:sz w:val="24"/>
          <w:szCs w:val="24"/>
        </w:rPr>
        <w:t xml:space="preserve"> часов </w:t>
      </w:r>
      <w:r w:rsidR="00830EDD">
        <w:rPr>
          <w:rFonts w:ascii="GHEA Grapalat" w:hAnsi="GHEA Grapalat"/>
          <w:i w:val="0"/>
          <w:sz w:val="24"/>
          <w:szCs w:val="24"/>
          <w:lang w:val="en-US"/>
        </w:rPr>
        <w:t>23 октября 2024г.</w:t>
      </w:r>
    </w:p>
    <w:p w:rsidR="009F18D0" w:rsidRPr="00830EDD" w:rsidRDefault="00754697" w:rsidP="00830EDD">
      <w:pPr>
        <w:pStyle w:val="BodyTextIndent"/>
        <w:widowControl w:val="0"/>
        <w:spacing w:after="160" w:line="240" w:lineRule="auto"/>
        <w:ind w:firstLine="567"/>
        <w:rPr>
          <w:rFonts w:ascii="GHEA Grapalat" w:hAnsi="GHEA Grapalat"/>
          <w:i w:val="0"/>
          <w:sz w:val="16"/>
          <w:szCs w:val="16"/>
          <w:lang w:val="en-US"/>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830EDD">
        <w:rPr>
          <w:rFonts w:ascii="GHEA Grapalat" w:hAnsi="GHEA Grapalat"/>
          <w:i w:val="0"/>
          <w:sz w:val="24"/>
          <w:szCs w:val="24"/>
          <w:lang w:val="en-US"/>
        </w:rPr>
        <w:t>Ш.Авагяна.</w:t>
      </w:r>
    </w:p>
    <w:p w:rsidR="00754697" w:rsidRPr="00830EDD" w:rsidRDefault="00754697" w:rsidP="00B46D58">
      <w:pPr>
        <w:pStyle w:val="BodyTextIndent"/>
        <w:widowControl w:val="0"/>
        <w:spacing w:after="160" w:line="240" w:lineRule="auto"/>
        <w:ind w:left="1701" w:firstLine="0"/>
        <w:rPr>
          <w:rFonts w:ascii="GHEA Grapalat" w:hAnsi="GHEA Grapalat"/>
          <w:i w:val="0"/>
          <w:sz w:val="24"/>
          <w:szCs w:val="24"/>
          <w:u w:val="single"/>
          <w:lang w:val="en-US"/>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830EDD">
        <w:rPr>
          <w:rFonts w:ascii="GHEA Grapalat" w:hAnsi="GHEA Grapalat"/>
          <w:i w:val="0"/>
          <w:sz w:val="24"/>
          <w:szCs w:val="24"/>
          <w:lang w:val="en-US"/>
        </w:rPr>
        <w:t>091242447</w:t>
      </w:r>
    </w:p>
    <w:p w:rsidR="00754697" w:rsidRPr="00830EDD" w:rsidRDefault="00754697" w:rsidP="00B46D58">
      <w:pPr>
        <w:pStyle w:val="BodyTextIndent"/>
        <w:widowControl w:val="0"/>
        <w:spacing w:after="160" w:line="240" w:lineRule="auto"/>
        <w:ind w:left="1701" w:firstLine="0"/>
        <w:rPr>
          <w:rFonts w:ascii="GHEA Grapalat" w:hAnsi="GHEA Grapalat"/>
          <w:i w:val="0"/>
          <w:sz w:val="24"/>
          <w:szCs w:val="24"/>
          <w:u w:val="single"/>
          <w:lang w:val="en-US"/>
        </w:rPr>
      </w:pPr>
      <w:r w:rsidRPr="009044F1">
        <w:rPr>
          <w:rFonts w:ascii="GHEA Grapalat" w:hAnsi="GHEA Grapalat"/>
          <w:i w:val="0"/>
          <w:sz w:val="24"/>
          <w:szCs w:val="24"/>
        </w:rPr>
        <w:t xml:space="preserve">Электронная почта </w:t>
      </w:r>
      <w:r w:rsidR="00830EDD">
        <w:rPr>
          <w:rFonts w:ascii="GHEA Grapalat" w:hAnsi="GHEA Grapalat"/>
          <w:i w:val="0"/>
          <w:sz w:val="24"/>
          <w:szCs w:val="24"/>
          <w:lang w:val="en-US"/>
        </w:rPr>
        <w:t>lianna.avagyan@mail.ru</w:t>
      </w:r>
    </w:p>
    <w:p w:rsidR="00915A97" w:rsidRDefault="00754697" w:rsidP="006754BB">
      <w:pPr>
        <w:pStyle w:val="BodyTextIndent"/>
        <w:widowControl w:val="0"/>
        <w:spacing w:line="240" w:lineRule="auto"/>
        <w:ind w:left="1701" w:firstLine="0"/>
        <w:jc w:val="left"/>
        <w:rPr>
          <w:rFonts w:ascii="GHEA Grapalat" w:hAnsi="GHEA Grapalat"/>
          <w:i w:val="0"/>
          <w:sz w:val="24"/>
          <w:szCs w:val="24"/>
        </w:rPr>
      </w:pPr>
      <w:r w:rsidRPr="009044F1">
        <w:rPr>
          <w:rFonts w:ascii="GHEA Grapalat" w:hAnsi="GHEA Grapalat"/>
          <w:i w:val="0"/>
          <w:sz w:val="24"/>
          <w:szCs w:val="24"/>
        </w:rPr>
        <w:t xml:space="preserve">Заказчик </w:t>
      </w:r>
      <w:r w:rsidR="006754BB" w:rsidRPr="005911BC">
        <w:rPr>
          <w:rFonts w:ascii="GHEA Grapalat" w:hAnsi="GHEA Grapalat"/>
          <w:b/>
          <w:bCs/>
          <w:i w:val="0"/>
          <w:sz w:val="24"/>
          <w:szCs w:val="24"/>
        </w:rPr>
        <w:t>ЗАО ''</w:t>
      </w:r>
      <w:r w:rsidR="006754BB">
        <w:rPr>
          <w:rFonts w:ascii="GHEA Grapalat" w:hAnsi="GHEA Grapalat"/>
          <w:b/>
          <w:bCs/>
          <w:i w:val="0"/>
          <w:sz w:val="24"/>
          <w:szCs w:val="24"/>
          <w:lang w:val="en-US"/>
        </w:rPr>
        <w:t>Э</w:t>
      </w:r>
      <w:r w:rsidR="006754BB" w:rsidRPr="005911BC">
        <w:rPr>
          <w:rFonts w:ascii="GHEA Grapalat" w:hAnsi="GHEA Grapalat"/>
          <w:b/>
          <w:bCs/>
          <w:i w:val="0"/>
          <w:sz w:val="24"/>
          <w:szCs w:val="24"/>
        </w:rPr>
        <w:t>лектратранспорт Еревана</w:t>
      </w:r>
      <w:r w:rsidR="006754BB" w:rsidRPr="005911BC">
        <w:rPr>
          <w:rFonts w:ascii="GHEA Grapalat" w:hAnsi="GHEA Grapalat"/>
          <w:i w:val="0"/>
          <w:sz w:val="24"/>
          <w:szCs w:val="24"/>
        </w:rPr>
        <w:t>”</w:t>
      </w: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6754BB" w:rsidRDefault="006754BB" w:rsidP="006754BB">
      <w:pPr>
        <w:pStyle w:val="BodyTextIndent"/>
        <w:widowControl w:val="0"/>
        <w:spacing w:line="240" w:lineRule="auto"/>
        <w:ind w:left="1701" w:firstLine="0"/>
        <w:jc w:val="left"/>
        <w:rPr>
          <w:rFonts w:ascii="GHEA Grapalat" w:hAnsi="GHEA Grapalat"/>
          <w:i w:val="0"/>
          <w:sz w:val="24"/>
          <w:szCs w:val="24"/>
        </w:rPr>
      </w:pP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66596B">
        <w:rPr>
          <w:rFonts w:ascii="GHEA Grapalat" w:hAnsi="GHEA Grapalat"/>
          <w:i/>
        </w:rPr>
        <w:t>ЕЭТ- BMAShDzB -24/02</w:t>
      </w:r>
      <w:r w:rsidR="001B32D9" w:rsidRPr="001B32D9">
        <w:rPr>
          <w:rFonts w:ascii="GHEA Grapalat" w:hAnsi="GHEA Grapalat" w:cs="Times Armenian"/>
          <w:i/>
        </w:rPr>
        <w:br/>
      </w:r>
      <w:r w:rsidR="00A46F92">
        <w:rPr>
          <w:rFonts w:ascii="GHEA Grapalat" w:hAnsi="GHEA Grapalat"/>
          <w:i/>
        </w:rPr>
        <w:t xml:space="preserve">№ </w:t>
      </w:r>
      <w:r w:rsidR="00830EDD">
        <w:rPr>
          <w:rFonts w:ascii="GHEA Grapalat" w:hAnsi="GHEA Grapalat"/>
          <w:i/>
          <w:lang w:val="en-US"/>
        </w:rPr>
        <w:t>1</w:t>
      </w:r>
      <w:r w:rsidR="00096865" w:rsidRPr="009044F1">
        <w:rPr>
          <w:rFonts w:ascii="GHEA Grapalat" w:hAnsi="GHEA Grapalat"/>
          <w:i/>
        </w:rPr>
        <w:t xml:space="preserve"> от </w:t>
      </w:r>
      <w:r w:rsidR="00830EDD">
        <w:rPr>
          <w:rFonts w:ascii="GHEA Grapalat" w:hAnsi="GHEA Grapalat"/>
          <w:i/>
          <w:lang w:val="en-US"/>
        </w:rPr>
        <w:t>08 октября</w:t>
      </w:r>
      <w:r w:rsidR="00096865" w:rsidRPr="009044F1">
        <w:rPr>
          <w:rFonts w:ascii="GHEA Grapalat" w:hAnsi="GHEA Grapalat"/>
          <w:i/>
        </w:rPr>
        <w:t xml:space="preserve"> 20</w:t>
      </w:r>
      <w:r w:rsidR="00830EDD">
        <w:rPr>
          <w:rFonts w:ascii="GHEA Grapalat" w:hAnsi="GHEA Grapalat"/>
          <w:i/>
          <w:lang w:val="en-US"/>
        </w:rPr>
        <w:t>24</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3A1EBB" w:rsidRDefault="006754BB" w:rsidP="00B46D58">
      <w:pPr>
        <w:pStyle w:val="BodyText"/>
        <w:widowControl w:val="0"/>
        <w:spacing w:after="160"/>
        <w:ind w:right="-7" w:firstLine="567"/>
        <w:jc w:val="center"/>
        <w:rPr>
          <w:rFonts w:ascii="GHEA Grapalat" w:hAnsi="GHEA Grapalat"/>
        </w:rPr>
      </w:pPr>
      <w:r w:rsidRPr="005911BC">
        <w:rPr>
          <w:rFonts w:ascii="GHEA Grapalat" w:hAnsi="GHEA Grapalat"/>
          <w:b/>
          <w:bCs/>
        </w:rPr>
        <w:t xml:space="preserve">ЗАО </w:t>
      </w:r>
      <w:r w:rsidR="00830EDD" w:rsidRPr="005911BC">
        <w:rPr>
          <w:rFonts w:ascii="GHEA Grapalat" w:hAnsi="GHEA Grapalat"/>
          <w:b/>
          <w:bCs/>
        </w:rPr>
        <w:t>''</w:t>
      </w:r>
      <w:r w:rsidR="00830EDD">
        <w:rPr>
          <w:rFonts w:ascii="GHEA Grapalat" w:hAnsi="GHEA Grapalat"/>
          <w:b/>
          <w:bCs/>
          <w:i/>
          <w:lang w:val="en-US"/>
        </w:rPr>
        <w:t>Э</w:t>
      </w:r>
      <w:r w:rsidR="00830EDD" w:rsidRPr="005911BC">
        <w:rPr>
          <w:rFonts w:ascii="GHEA Grapalat" w:hAnsi="GHEA Grapalat"/>
          <w:b/>
          <w:bCs/>
          <w:i/>
        </w:rPr>
        <w:t>ЛЕКТРАТРАНСПОРТ ЕРЕВАНА</w:t>
      </w:r>
      <w:r w:rsidRPr="005911BC">
        <w:rPr>
          <w:rFonts w:ascii="GHEA Grapalat" w:hAnsi="GHEA Grapalat"/>
        </w:rPr>
        <w:t>”</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830EDD" w:rsidRDefault="002B32D6" w:rsidP="006754BB">
      <w:pPr>
        <w:pStyle w:val="BodyText"/>
        <w:widowControl w:val="0"/>
        <w:spacing w:after="160"/>
        <w:ind w:right="-7"/>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r w:rsidR="00830EDD" w:rsidRPr="00830EDD">
        <w:rPr>
          <w:rFonts w:ascii="GHEA Grapalat" w:hAnsi="GHEA Grapalat"/>
        </w:rPr>
        <w:t>РЕКОНСТРУКЦИЯ КОНТАКТНОЙ СЕТИ УЛИЦЫ МЯСНИКЯНА АЧАРЯНА</w:t>
      </w:r>
      <w:r w:rsidR="00830EDD" w:rsidRPr="009044F1">
        <w:rPr>
          <w:rFonts w:ascii="GHEA Grapalat" w:hAnsi="GHEA Grapalat"/>
        </w:rPr>
        <w:t xml:space="preserve"> </w:t>
      </w:r>
      <w:r w:rsidRPr="009044F1">
        <w:rPr>
          <w:rFonts w:ascii="GHEA Grapalat" w:hAnsi="GHEA Grapalat"/>
        </w:rPr>
        <w:t xml:space="preserve">ДЛЯ НУЖД </w:t>
      </w:r>
      <w:r w:rsidR="00830EDD" w:rsidRPr="00830EDD">
        <w:rPr>
          <w:rFonts w:ascii="GHEA Grapalat" w:hAnsi="GHEA Grapalat"/>
          <w:bCs/>
        </w:rPr>
        <w:t>ЗАО ''</w:t>
      </w:r>
      <w:r w:rsidR="00830EDD" w:rsidRPr="00830EDD">
        <w:rPr>
          <w:rFonts w:ascii="GHEA Grapalat" w:hAnsi="GHEA Grapalat"/>
          <w:bCs/>
          <w:i/>
          <w:lang w:val="en-US"/>
        </w:rPr>
        <w:t>Э</w:t>
      </w:r>
      <w:r w:rsidR="00830EDD" w:rsidRPr="00830EDD">
        <w:rPr>
          <w:rFonts w:ascii="GHEA Grapalat" w:hAnsi="GHEA Grapalat"/>
          <w:bCs/>
          <w:i/>
        </w:rPr>
        <w:t>ЛЕКТРАТРАНСПОРТ ЕРЕВАНА</w:t>
      </w:r>
      <w:r w:rsidR="00830EDD" w:rsidRPr="00830EDD">
        <w:rPr>
          <w:rFonts w:ascii="GHEA Grapalat" w:hAnsi="GHEA Grapalat"/>
        </w:rPr>
        <w:t>”</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C400D" w:rsidRDefault="00830EDD" w:rsidP="00830EDD">
      <w:pPr>
        <w:widowControl w:val="0"/>
        <w:jc w:val="center"/>
        <w:rPr>
          <w:rFonts w:ascii="GHEA Grapalat" w:hAnsi="GHEA Grapalat"/>
        </w:rPr>
      </w:pPr>
      <w:r w:rsidRPr="00830EDD">
        <w:rPr>
          <w:rFonts w:ascii="GHEA Grapalat" w:hAnsi="GHEA Grapalat"/>
        </w:rPr>
        <w:t>РЕКОНСТРУКЦИЯ КОНТАКТНОЙ СЕТИ УЛИЦЫ МЯСНИКЯНА АЧАРЯНА</w:t>
      </w:r>
      <w:r w:rsidRPr="009044F1">
        <w:rPr>
          <w:rFonts w:ascii="GHEA Grapalat" w:hAnsi="GHEA Grapalat"/>
        </w:rPr>
        <w:t xml:space="preserve"> </w:t>
      </w:r>
      <w:r w:rsidRPr="002E069D">
        <w:rPr>
          <w:rFonts w:ascii="GHEA Grapalat" w:hAnsi="GHEA Grapalat"/>
          <w:b/>
        </w:rPr>
        <w:t>ДЛЯ НУЖД</w:t>
      </w:r>
      <w:r w:rsidRPr="00EC400D">
        <w:rPr>
          <w:rFonts w:ascii="GHEA Grapalat" w:hAnsi="GHEA Grapalat"/>
        </w:rPr>
        <w:t xml:space="preserve"> </w:t>
      </w:r>
      <w:r w:rsidRPr="005911BC">
        <w:rPr>
          <w:rFonts w:ascii="GHEA Grapalat" w:hAnsi="GHEA Grapalat"/>
          <w:b/>
          <w:bCs/>
        </w:rPr>
        <w:t>ЗАО ''</w:t>
      </w:r>
      <w:r>
        <w:rPr>
          <w:rFonts w:ascii="GHEA Grapalat" w:hAnsi="GHEA Grapalat"/>
          <w:b/>
          <w:bCs/>
          <w:i/>
          <w:lang w:val="en-US"/>
        </w:rPr>
        <w:t>Э</w:t>
      </w:r>
      <w:r w:rsidRPr="005911BC">
        <w:rPr>
          <w:rFonts w:ascii="GHEA Grapalat" w:hAnsi="GHEA Grapalat"/>
          <w:b/>
          <w:bCs/>
          <w:i/>
        </w:rPr>
        <w:t>ЛЕКТРАТРАНСПОРТ ЕРЕВАНА</w:t>
      </w:r>
      <w:r w:rsidRPr="005911BC">
        <w:rPr>
          <w:rFonts w:ascii="GHEA Grapalat" w:hAnsi="GHEA Grapalat"/>
        </w:rPr>
        <w:t>”</w:t>
      </w:r>
    </w:p>
    <w:p w:rsidR="00096865" w:rsidRPr="009044F1" w:rsidRDefault="00160AE4" w:rsidP="00830EDD">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Обеспечение заявки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6596B">
        <w:rPr>
          <w:rFonts w:ascii="GHEA Grapalat" w:hAnsi="GHEA Grapalat"/>
          <w:spacing w:val="-6"/>
        </w:rPr>
        <w:t>ЕЭТ-BMAShDzB-24/02</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830EDD">
        <w:rPr>
          <w:rFonts w:ascii="GHEA Grapalat" w:hAnsi="GHEA Grapalat"/>
          <w:i/>
          <w:sz w:val="24"/>
          <w:szCs w:val="24"/>
          <w:lang w:val="en-US"/>
        </w:rPr>
        <w:t>lianna.avagyan@mail.ru</w:t>
      </w:r>
      <w:r w:rsidRPr="009044F1">
        <w:rPr>
          <w:rFonts w:ascii="GHEA Grapalat" w:hAnsi="GHEA Grapalat"/>
          <w:sz w:val="24"/>
          <w:szCs w:val="24"/>
        </w:rPr>
        <w:t>.</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2C189C" w:rsidRPr="002C189C">
        <w:rPr>
          <w:rFonts w:ascii="GHEA Grapalat" w:hAnsi="GHEA Grapalat"/>
          <w:i w:val="0"/>
          <w:sz w:val="24"/>
          <w:szCs w:val="24"/>
        </w:rPr>
        <w:t>Реконструкция контактной сети улицы Мясникяна</w:t>
      </w:r>
      <w:r w:rsidR="002C189C">
        <w:rPr>
          <w:rFonts w:ascii="GHEA Grapalat" w:hAnsi="GHEA Grapalat"/>
          <w:i w:val="0"/>
          <w:sz w:val="24"/>
          <w:szCs w:val="24"/>
          <w:lang w:val="en-US"/>
        </w:rPr>
        <w:t>-</w:t>
      </w:r>
      <w:r w:rsidR="002C189C" w:rsidRPr="002C189C">
        <w:rPr>
          <w:rFonts w:ascii="GHEA Grapalat" w:hAnsi="GHEA Grapalat"/>
          <w:i w:val="0"/>
          <w:sz w:val="24"/>
          <w:szCs w:val="24"/>
        </w:rPr>
        <w:t>Ачаряна</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6754BB" w:rsidRPr="002C189C">
        <w:rPr>
          <w:rFonts w:ascii="GHEA Grapalat" w:hAnsi="GHEA Grapalat"/>
          <w:i w:val="0"/>
          <w:sz w:val="24"/>
          <w:szCs w:val="24"/>
        </w:rPr>
        <w:t>ЗАО ''Электратранспорт Еревана</w:t>
      </w:r>
      <w:r w:rsidR="006754BB" w:rsidRPr="005911BC">
        <w:rPr>
          <w:rFonts w:ascii="GHEA Grapalat" w:hAnsi="GHEA Grapalat"/>
          <w:i w:val="0"/>
          <w:sz w:val="24"/>
          <w:szCs w:val="24"/>
        </w:rPr>
        <w:t>”</w:t>
      </w:r>
      <w:r w:rsidRPr="009044F1">
        <w:rPr>
          <w:rFonts w:ascii="GHEA Grapalat" w:hAnsi="GHEA Grapalat"/>
          <w:i w:val="0"/>
          <w:sz w:val="24"/>
          <w:szCs w:val="24"/>
        </w:rPr>
        <w:t xml:space="preserve">, которые сгруппированы в лоты </w:t>
      </w:r>
      <w:r w:rsidR="006573AC">
        <w:rPr>
          <w:rFonts w:ascii="GHEA Grapalat" w:hAnsi="GHEA Grapalat"/>
          <w:i w:val="0"/>
          <w:sz w:val="24"/>
          <w:szCs w:val="24"/>
          <w:lang w:val="en-US"/>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2"/>
        <w:gridCol w:w="1471"/>
        <w:gridCol w:w="6601"/>
      </w:tblGrid>
      <w:tr w:rsidR="00FC4AC0" w:rsidRPr="009044F1" w:rsidTr="00FC4AC0">
        <w:trPr>
          <w:jc w:val="center"/>
        </w:trPr>
        <w:tc>
          <w:tcPr>
            <w:tcW w:w="2633" w:type="dxa"/>
            <w:gridSpan w:val="2"/>
            <w:vAlign w:val="center"/>
          </w:tcPr>
          <w:p w:rsidR="00FC4AC0" w:rsidRPr="009044F1" w:rsidRDefault="00FC4AC0" w:rsidP="00FC4AC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rsidR="00FC4AC0" w:rsidRPr="009044F1"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830EDD">
        <w:trPr>
          <w:jc w:val="center"/>
        </w:trPr>
        <w:tc>
          <w:tcPr>
            <w:tcW w:w="1162" w:type="dxa"/>
            <w:vAlign w:val="center"/>
          </w:tcPr>
          <w:p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71" w:type="dxa"/>
            <w:vAlign w:val="center"/>
          </w:tcPr>
          <w:p w:rsidR="00FC4AC0" w:rsidRPr="008850DF" w:rsidRDefault="00FC4AC0" w:rsidP="00B46D58">
            <w:pPr>
              <w:pStyle w:val="BodyTextIndent2"/>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rsidR="00FC4AC0" w:rsidRPr="009044F1" w:rsidRDefault="00FC4AC0" w:rsidP="00B46D58">
            <w:pPr>
              <w:pStyle w:val="BodyTextIndent2"/>
              <w:widowControl w:val="0"/>
              <w:spacing w:after="120" w:line="240" w:lineRule="auto"/>
              <w:ind w:firstLine="0"/>
              <w:rPr>
                <w:rFonts w:ascii="GHEA Grapalat" w:hAnsi="GHEA Grapalat"/>
                <w:sz w:val="24"/>
                <w:szCs w:val="24"/>
                <w:u w:val="single"/>
              </w:rPr>
            </w:pPr>
          </w:p>
        </w:tc>
      </w:tr>
      <w:tr w:rsidR="00FC4AC0" w:rsidRPr="009044F1" w:rsidTr="00830EDD">
        <w:trPr>
          <w:jc w:val="center"/>
        </w:trPr>
        <w:tc>
          <w:tcPr>
            <w:tcW w:w="1162" w:type="dxa"/>
            <w:vAlign w:val="center"/>
          </w:tcPr>
          <w:p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71" w:type="dxa"/>
            <w:vAlign w:val="center"/>
          </w:tcPr>
          <w:p w:rsidR="00FC4AC0" w:rsidRPr="009044F1" w:rsidRDefault="00830EDD" w:rsidP="00830EDD">
            <w:pPr>
              <w:pStyle w:val="BodyTextIndent2"/>
              <w:widowControl w:val="0"/>
              <w:spacing w:after="120" w:line="240" w:lineRule="auto"/>
              <w:ind w:firstLine="0"/>
              <w:jc w:val="center"/>
              <w:rPr>
                <w:rFonts w:ascii="GHEA Grapalat" w:hAnsi="GHEA Grapalat"/>
                <w:sz w:val="24"/>
                <w:szCs w:val="24"/>
              </w:rPr>
            </w:pPr>
            <w:r w:rsidRPr="00396C65">
              <w:rPr>
                <w:rFonts w:ascii="GHEA Grapalat" w:hAnsi="GHEA Grapalat"/>
                <w:b/>
                <w:sz w:val="22"/>
              </w:rPr>
              <w:t>128726555</w:t>
            </w:r>
          </w:p>
        </w:tc>
        <w:tc>
          <w:tcPr>
            <w:tcW w:w="6601" w:type="dxa"/>
            <w:vAlign w:val="center"/>
          </w:tcPr>
          <w:p w:rsidR="00FC4AC0" w:rsidRPr="009044F1" w:rsidRDefault="00830EDD" w:rsidP="00B46D58">
            <w:pPr>
              <w:pStyle w:val="BodyTextIndent2"/>
              <w:widowControl w:val="0"/>
              <w:spacing w:after="120" w:line="240" w:lineRule="auto"/>
              <w:ind w:firstLine="0"/>
              <w:rPr>
                <w:rFonts w:ascii="GHEA Grapalat" w:hAnsi="GHEA Grapalat"/>
                <w:sz w:val="24"/>
                <w:szCs w:val="24"/>
                <w:u w:val="single"/>
                <w:vertAlign w:val="subscript"/>
              </w:rPr>
            </w:pPr>
            <w:r w:rsidRPr="00830EDD">
              <w:rPr>
                <w:rFonts w:ascii="GHEA Grapalat" w:hAnsi="GHEA Grapalat"/>
                <w:sz w:val="24"/>
                <w:szCs w:val="24"/>
                <w:u w:val="single"/>
              </w:rPr>
              <w:t>Реконструкция контактной сети улицы Мясникяна Ачаряна</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A06CF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 xml:space="preserve">представляет </w:t>
      </w:r>
      <w:r w:rsidR="004575B1" w:rsidRPr="00AC3C74">
        <w:rPr>
          <w:rFonts w:ascii="GHEA Grapalat" w:hAnsi="GHEA Grapalat"/>
        </w:rPr>
        <w:lastRenderedPageBreak/>
        <w:t>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lastRenderedPageBreak/>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239B5">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2C189C" w:rsidRPr="00B83B84">
        <w:rPr>
          <w:rFonts w:ascii="GHEA Grapalat" w:hAnsi="GHEA Grapalat"/>
          <w:b/>
        </w:rPr>
        <w:t>г. Ереван, Багратуняц 44</w:t>
      </w:r>
      <w:r>
        <w:rPr>
          <w:rFonts w:ascii="GHEA Grapalat" w:hAnsi="GHEA Grapalat"/>
          <w:sz w:val="24"/>
          <w:szCs w:val="24"/>
        </w:rPr>
        <w:t xml:space="preserve"> не позднее, чем </w:t>
      </w:r>
      <w:r w:rsidR="002C189C">
        <w:rPr>
          <w:rFonts w:ascii="GHEA Grapalat" w:hAnsi="GHEA Grapalat"/>
          <w:sz w:val="24"/>
          <w:szCs w:val="24"/>
          <w:lang w:val="en-US"/>
        </w:rPr>
        <w:t>16:00</w:t>
      </w:r>
      <w:r>
        <w:rPr>
          <w:rFonts w:ascii="GHEA Grapalat" w:hAnsi="GHEA Grapalat"/>
          <w:sz w:val="24"/>
          <w:szCs w:val="24"/>
        </w:rPr>
        <w:t xml:space="preserve"> часов </w:t>
      </w:r>
      <w:r w:rsidR="002C189C">
        <w:rPr>
          <w:rFonts w:ascii="GHEA Grapalat" w:hAnsi="GHEA Grapalat"/>
          <w:sz w:val="24"/>
          <w:szCs w:val="24"/>
          <w:lang w:val="en-US"/>
        </w:rPr>
        <w:t>15</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2C189C">
        <w:rPr>
          <w:rFonts w:ascii="GHEA Grapalat" w:hAnsi="GHEA Grapalat"/>
          <w:lang w:val="en-US"/>
        </w:rPr>
        <w:t>Ш.Авагян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w:t>
      </w:r>
      <w:r w:rsidRPr="006259BB">
        <w:rPr>
          <w:rFonts w:ascii="GHEA Grapalat" w:hAnsi="GHEA Grapalat"/>
          <w:sz w:val="24"/>
          <w:szCs w:val="24"/>
        </w:rPr>
        <w:lastRenderedPageBreak/>
        <w:t xml:space="preserve">следующих за днем их получения, возвращаются секретарем. </w:t>
      </w:r>
    </w:p>
    <w:p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p>
    <w:p w:rsidR="0088370A" w:rsidRPr="002C189C" w:rsidRDefault="0062795D" w:rsidP="002C189C">
      <w:pPr>
        <w:pStyle w:val="norm"/>
        <w:widowControl w:val="0"/>
        <w:tabs>
          <w:tab w:val="left" w:pos="1134"/>
        </w:tabs>
        <w:spacing w:after="160" w:line="360" w:lineRule="auto"/>
        <w:ind w:firstLine="567"/>
        <w:rPr>
          <w:rFonts w:ascii="GHEA Grapalat" w:hAnsi="GHEA Grapalat"/>
          <w:sz w:val="24"/>
          <w:szCs w:val="24"/>
          <w:lang w:val="en-US"/>
        </w:rPr>
      </w:pPr>
      <w:r w:rsidRPr="00F04430">
        <w:rPr>
          <w:rFonts w:ascii="GHEA Grapalat" w:hAnsi="GHEA Grapalat"/>
          <w:sz w:val="24"/>
          <w:szCs w:val="24"/>
        </w:rPr>
        <w:t>4)</w:t>
      </w:r>
      <w:r w:rsidR="007014DE" w:rsidRPr="00F04430">
        <w:rPr>
          <w:rFonts w:ascii="GHEA Grapalat" w:hAnsi="GHEA Grapalat"/>
          <w:sz w:val="24"/>
          <w:szCs w:val="24"/>
        </w:rPr>
        <w:t xml:space="preserve"> </w:t>
      </w:r>
      <w:r w:rsidR="002C189C">
        <w:rPr>
          <w:rFonts w:ascii="GHEA Grapalat" w:hAnsi="GHEA Grapalat"/>
          <w:sz w:val="24"/>
          <w:szCs w:val="24"/>
          <w:lang w:val="en-US"/>
        </w:rPr>
        <w:t>-</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w:t>
      </w:r>
      <w:r>
        <w:rPr>
          <w:rFonts w:ascii="GHEA Grapalat" w:hAnsi="GHEA Grapalat" w:cs="Sylfaen"/>
          <w:sz w:val="24"/>
          <w:szCs w:val="24"/>
        </w:rPr>
        <w:lastRenderedPageBreak/>
        <w:t>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87A1B" w:rsidRDefault="00787A1B">
      <w:pPr>
        <w:rPr>
          <w:rFonts w:ascii="GHEA Grapalat" w:hAnsi="GHEA Grapalat"/>
          <w:b/>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Default="00C8055A" w:rsidP="0079529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rsidR="0079529B" w:rsidRPr="000C4775" w:rsidRDefault="0079529B" w:rsidP="000C4775">
      <w:pPr>
        <w:pStyle w:val="HTMLPreformatted"/>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rsidR="0079529B" w:rsidRPr="000C4775" w:rsidRDefault="0079529B" w:rsidP="000C4775">
      <w:pPr>
        <w:pStyle w:val="HTMLPreformatted"/>
        <w:shd w:val="clear" w:color="auto" w:fill="F8F9FA"/>
        <w:contextualSpacing/>
        <w:jc w:val="both"/>
        <w:rPr>
          <w:rFonts w:ascii="GHEA Grapalat" w:hAnsi="GHEA Grapalat"/>
          <w:sz w:val="24"/>
          <w:szCs w:val="24"/>
          <w:lang w:val="ru-RU"/>
        </w:rPr>
      </w:pPr>
      <w:r w:rsidRPr="00391653">
        <w:rPr>
          <w:rFonts w:ascii="GHEA Grapalat" w:hAnsi="GHEA Grapalat" w:cs="Times New Roman"/>
          <w:sz w:val="24"/>
          <w:szCs w:val="24"/>
          <w:lang w:val="ru-RU" w:eastAsia="ru-RU" w:bidi="ru-RU"/>
        </w:rPr>
        <w:t xml:space="preserve">б. в случае </w:t>
      </w:r>
      <w:r>
        <w:rPr>
          <w:rFonts w:ascii="GHEA Grapalat" w:hAnsi="GHEA Grapalat" w:cs="Times New Roman"/>
          <w:sz w:val="24"/>
          <w:szCs w:val="24"/>
          <w:lang w:val="ru-RU" w:eastAsia="ru-RU" w:bidi="ru-RU"/>
        </w:rPr>
        <w:t>закупок</w:t>
      </w:r>
      <w:r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Pr>
          <w:rFonts w:ascii="GHEA Grapalat" w:hAnsi="GHEA Grapalat" w:cs="Times New Roman"/>
          <w:sz w:val="24"/>
          <w:szCs w:val="24"/>
          <w:lang w:val="ru-RU" w:eastAsia="ru-RU" w:bidi="ru-RU"/>
        </w:rPr>
        <w:t xml:space="preserve">им </w:t>
      </w:r>
      <w:r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Pr="0079529B">
        <w:rPr>
          <w:rFonts w:ascii="GHEA Grapalat" w:hAnsi="GHEA Grapalat" w:cs="Times New Roman"/>
          <w:sz w:val="24"/>
          <w:szCs w:val="24"/>
          <w:lang w:val="ru-RU" w:eastAsia="ru-RU" w:bidi="ru-RU"/>
        </w:rPr>
        <w:t>платежи за исполнительные акты в рамках заключаемого договора осуществляются по следующей формуле</w:t>
      </w:r>
      <w:r>
        <w:rPr>
          <w:rFonts w:ascii="GHEA Grapalat" w:hAnsi="GHEA Grapalat" w:cs="Times New Roman"/>
          <w:sz w:val="24"/>
          <w:szCs w:val="24"/>
          <w:lang w:val="ru-RU" w:eastAsia="ru-RU" w:bidi="ru-RU"/>
        </w:rPr>
        <w:t xml:space="preserve">  </w:t>
      </w:r>
      <w:r w:rsidRPr="000C4775">
        <w:rPr>
          <w:rFonts w:ascii="GHEA Grapalat" w:hAnsi="GHEA Grapalat"/>
          <w:sz w:val="24"/>
          <w:szCs w:val="24"/>
          <w:lang w:val="ru-RU"/>
        </w:rPr>
        <w:t>ВС= ЦУ/СЦ</w:t>
      </w:r>
      <w:r>
        <w:rPr>
          <w:rFonts w:ascii="GHEA Grapalat" w:hAnsi="GHEA Grapalat"/>
          <w:sz w:val="24"/>
          <w:szCs w:val="24"/>
        </w:rPr>
        <w:t>x</w:t>
      </w:r>
      <w:r w:rsidRPr="000C4775">
        <w:rPr>
          <w:rFonts w:ascii="GHEA Grapalat" w:hAnsi="GHEA Grapalat"/>
          <w:sz w:val="24"/>
          <w:szCs w:val="24"/>
          <w:lang w:val="ru-RU"/>
        </w:rPr>
        <w:t>ОР где:</w:t>
      </w:r>
    </w:p>
    <w:p w:rsidR="0079529B" w:rsidRDefault="0079529B" w:rsidP="000C4775">
      <w:pPr>
        <w:pStyle w:val="norm"/>
        <w:widowControl w:val="0"/>
        <w:spacing w:after="160" w:line="240" w:lineRule="auto"/>
        <w:ind w:firstLine="567"/>
        <w:contextualSpacing/>
        <w:rPr>
          <w:rFonts w:ascii="GHEA Grapalat" w:hAnsi="GHEA Grapalat"/>
          <w:sz w:val="24"/>
          <w:szCs w:val="24"/>
        </w:rPr>
      </w:pP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ЦУ -</w:t>
      </w:r>
      <w:r w:rsidRPr="005A5156">
        <w:rPr>
          <w:rStyle w:val="y2iqfc"/>
          <w:rFonts w:ascii="inherit" w:hAnsi="inherit"/>
          <w:color w:val="202124"/>
          <w:sz w:val="42"/>
          <w:szCs w:val="42"/>
        </w:rPr>
        <w:t xml:space="preserve"> </w:t>
      </w:r>
      <w:r w:rsidRPr="00391653">
        <w:rPr>
          <w:rFonts w:ascii="GHEA Grapalat" w:hAnsi="GHEA Grapalat"/>
          <w:sz w:val="24"/>
          <w:szCs w:val="24"/>
        </w:rPr>
        <w:t>цена,</w:t>
      </w:r>
      <w:r w:rsidRPr="00391653">
        <w:rPr>
          <w:rStyle w:val="y2iqfc"/>
          <w:rFonts w:ascii="inherit" w:hAnsi="inherit"/>
          <w:color w:val="202124"/>
          <w:sz w:val="42"/>
          <w:szCs w:val="42"/>
        </w:rPr>
        <w:t xml:space="preserve"> </w:t>
      </w:r>
      <w:r>
        <w:rPr>
          <w:rFonts w:ascii="GHEA Grapalat" w:hAnsi="GHEA Grapalat"/>
          <w:sz w:val="24"/>
          <w:szCs w:val="24"/>
        </w:rPr>
        <w:t>предложенная отобранным участником,</w:t>
      </w: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B95FE0" w:rsidRPr="009044F1" w:rsidRDefault="0079529B" w:rsidP="000C4775">
      <w:pPr>
        <w:pStyle w:val="norm"/>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 xml:space="preserve">ВС-сумма, выплачиваемая </w:t>
      </w:r>
      <w:r w:rsidRPr="00391653">
        <w:rPr>
          <w:rFonts w:ascii="GHEA Grapalat" w:hAnsi="GHEA Grapalat"/>
          <w:sz w:val="24"/>
          <w:szCs w:val="24"/>
        </w:rPr>
        <w:t>за работы, указанные в 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Pr="000C4775">
        <w:rPr>
          <w:rFonts w:ascii="GHEA Grapalat" w:hAnsi="GHEA Grapalat"/>
          <w:sz w:val="24"/>
          <w:szCs w:val="24"/>
          <w:vertAlign w:val="superscript"/>
        </w:rPr>
        <w:t>8</w:t>
      </w:r>
    </w:p>
    <w:p w:rsidR="00B95FE0" w:rsidRPr="009044F1" w:rsidRDefault="00C134C5" w:rsidP="000C4775">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есть несоответствие, однако общая сумма какой-либо из сумм, указанных прописью или цифрами, </w:t>
      </w:r>
      <w:r w:rsidRPr="009044F1">
        <w:rPr>
          <w:rFonts w:ascii="GHEA Grapalat" w:hAnsi="GHEA Grapalat"/>
          <w:sz w:val="24"/>
          <w:szCs w:val="24"/>
        </w:rPr>
        <w:lastRenderedPageBreak/>
        <w:t>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3B6001">
        <w:rPr>
          <w:rFonts w:ascii="GHEA Grapalat" w:hAnsi="GHEA Grapalat"/>
        </w:rPr>
        <w:t>цены закупки</w:t>
      </w:r>
      <w:r w:rsidR="00E62CB8" w:rsidRPr="00E62CB8">
        <w:rPr>
          <w:rFonts w:ascii="GHEA Grapalat" w:hAnsi="GHEA Grapalat"/>
        </w:rPr>
        <w:t>.</w:t>
      </w:r>
      <w:r w:rsidR="007304FF" w:rsidRPr="007304FF">
        <w:rPr>
          <w:rFonts w:ascii="GHEA Grapalat" w:hAnsi="GHEA Grapalat"/>
        </w:rPr>
        <w:t xml:space="preserve"> </w:t>
      </w:r>
      <w:r w:rsidR="007304FF" w:rsidRPr="003C6EB1">
        <w:rPr>
          <w:rFonts w:ascii="GHEA Grapalat" w:hAnsi="GHEA Grapalat"/>
        </w:rPr>
        <w:t xml:space="preserve">Если ценовое предложение участника превышает цену </w:t>
      </w:r>
      <w:r w:rsidR="007304FF">
        <w:rPr>
          <w:rFonts w:ascii="GHEA Grapalat" w:hAnsi="GHEA Grapalat"/>
        </w:rPr>
        <w:t>за</w:t>
      </w:r>
      <w:r w:rsidR="007304FF" w:rsidRPr="003C6EB1">
        <w:rPr>
          <w:rFonts w:ascii="GHEA Grapalat" w:hAnsi="GHEA Grapalat"/>
        </w:rPr>
        <w:t>купки, то размер обеспечения заявки равен пяти процентам ценового предложения</w:t>
      </w:r>
      <w:r w:rsidR="007304FF">
        <w:rPr>
          <w:rFonts w:ascii="GHEA Grapalat" w:hAnsi="GHEA Grapalat"/>
        </w:rPr>
        <w:t>.</w:t>
      </w:r>
      <w:r w:rsidR="00C85211" w:rsidRPr="00C85211">
        <w:rPr>
          <w:rFonts w:ascii="GHEA Grapalat" w:hAnsi="GHEA Grapalat"/>
        </w:rPr>
        <w:t xml:space="preserve"> </w:t>
      </w:r>
      <w:r w:rsidRPr="009044F1">
        <w:rPr>
          <w:rFonts w:ascii="GHEA Grapalat" w:hAnsi="GHEA Grapalat"/>
        </w:rPr>
        <w:t xml:space="preserve">При этом если участник представил обеспечение заявки в размере, превышающем </w:t>
      </w:r>
      <w:r w:rsidRPr="009044F1">
        <w:rPr>
          <w:rFonts w:ascii="GHEA Grapalat" w:hAnsi="GHEA Grapalat"/>
        </w:rPr>
        <w:lastRenderedPageBreak/>
        <w:t>установленный настоящим пунктом размер, то заявка считается удовлетворяющей требованиям Приглашения и не подлежит отклонению.</w:t>
      </w:r>
    </w:p>
    <w:p w:rsidR="00A94FA9" w:rsidRDefault="001578D4" w:rsidP="00A94FA9">
      <w:pPr>
        <w:widowControl w:val="0"/>
        <w:spacing w:after="160"/>
        <w:ind w:firstLine="567"/>
        <w:jc w:val="both"/>
        <w:rPr>
          <w:ins w:id="1" w:author="Vardan" w:date="2022-10-29T23: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A94FA9" w:rsidRPr="007A2CBF">
        <w:rPr>
          <w:rFonts w:ascii="GHEA Grapalat" w:hAnsi="GHEA Grapalat"/>
        </w:rPr>
        <w:t>следующих за истечением периода ожидания</w:t>
      </w:r>
      <w:r w:rsidR="00A94FA9">
        <w:rPr>
          <w:rFonts w:ascii="GHEA Grapalat" w:hAnsi="GHEA Grapalat"/>
        </w:rPr>
        <w:t>, если результаты процедуры закупки не обжалованы.</w:t>
      </w:r>
      <w:r w:rsidR="00A94FA9">
        <w:t xml:space="preserve"> </w:t>
      </w:r>
      <w:r w:rsidR="00A94FA9">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9044F1" w:rsidRDefault="000E7716" w:rsidP="000E771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A76B50">
        <w:rPr>
          <w:rFonts w:ascii="GHEA Grapalat" w:hAnsi="GHEA Grapalat"/>
          <w:vertAlign w:val="superscript"/>
        </w:rPr>
        <w:t>9.1</w:t>
      </w:r>
    </w:p>
    <w:p w:rsidR="00D957C5" w:rsidRPr="00EF725E" w:rsidRDefault="00D957C5" w:rsidP="00BA251C">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rsidR="00D957C5" w:rsidRDefault="00D957C5" w:rsidP="00BA251C">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rsidR="00D957C5" w:rsidRPr="00541249" w:rsidRDefault="00D957C5" w:rsidP="00BA251C">
      <w:pPr>
        <w:widowControl w:val="0"/>
        <w:tabs>
          <w:tab w:val="left" w:pos="1134"/>
        </w:tabs>
        <w:ind w:firstLine="567"/>
        <w:jc w:val="both"/>
        <w:rPr>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D957C5" w:rsidRPr="00D957C5" w:rsidDel="00827CDA" w:rsidRDefault="00D957C5" w:rsidP="00B46D58">
      <w:pPr>
        <w:widowControl w:val="0"/>
        <w:tabs>
          <w:tab w:val="left" w:pos="1134"/>
        </w:tabs>
        <w:spacing w:after="160"/>
        <w:ind w:firstLine="567"/>
        <w:jc w:val="both"/>
        <w:rPr>
          <w:del w:id="2" w:author="Vardan" w:date="2023-07-07T23:07:00Z"/>
          <w:rFonts w:ascii="GHEA Grapalat" w:hAnsi="GHEA Grapalat"/>
        </w:rPr>
      </w:pP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B44C6D">
        <w:rPr>
          <w:rFonts w:ascii="GHEA Grapalat" w:hAnsi="GHEA Grapalat"/>
        </w:rPr>
        <w:t>, если</w:t>
      </w:r>
      <w:r w:rsidR="00681F45">
        <w:rPr>
          <w:rFonts w:ascii="GHEA Grapalat" w:hAnsi="GHEA Grapalat"/>
        </w:rPr>
        <w:t>:</w:t>
      </w:r>
    </w:p>
    <w:p w:rsidR="004D466D" w:rsidRPr="00FF4B9E" w:rsidRDefault="000A7528" w:rsidP="004D466D">
      <w:pPr>
        <w:widowControl w:val="0"/>
        <w:tabs>
          <w:tab w:val="left" w:pos="1134"/>
        </w:tabs>
        <w:spacing w:after="160"/>
        <w:ind w:firstLine="567"/>
        <w:jc w:val="both"/>
        <w:rPr>
          <w:rFonts w:ascii="GHEA Grapalat" w:hAnsi="GHEA Grapalat" w:cs="Sylfaen"/>
        </w:rPr>
      </w:pPr>
      <w:r w:rsidRPr="00C12676">
        <w:rPr>
          <w:rFonts w:ascii="GHEA Grapalat" w:hAnsi="GHEA Grapalat"/>
        </w:rPr>
        <w:t>а.</w:t>
      </w:r>
      <w:r w:rsidR="003A6791" w:rsidRPr="00C12676">
        <w:rPr>
          <w:rFonts w:ascii="GHEA Grapalat" w:hAnsi="GHEA Grapalat"/>
        </w:rPr>
        <w:tab/>
      </w:r>
      <w:r w:rsidRPr="00C12676">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A502FC">
        <w:rPr>
          <w:rFonts w:ascii="GHEA Grapalat" w:hAnsi="GHEA Grapalat"/>
        </w:rPr>
        <w:t>В</w:t>
      </w:r>
      <w:r w:rsidR="004D466D" w:rsidRPr="00A502FC">
        <w:rPr>
          <w:rFonts w:ascii="Courier New" w:hAnsi="Courier New" w:cs="Courier New"/>
        </w:rPr>
        <w:t> </w:t>
      </w:r>
      <w:r w:rsidR="004D466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4D466D" w:rsidRPr="00A502FC">
        <w:rPr>
          <w:rFonts w:ascii="Courier New" w:hAnsi="Courier New" w:cs="Courier New"/>
        </w:rPr>
        <w:t> </w:t>
      </w:r>
      <w:r w:rsidR="004D466D" w:rsidRPr="00A502FC">
        <w:rPr>
          <w:rFonts w:ascii="GHEA Grapalat" w:hAnsi="GHEA Grapalat"/>
        </w:rPr>
        <w:t>представленным лотам,</w:t>
      </w:r>
      <w:r w:rsidR="004D466D" w:rsidRPr="00A502FC">
        <w:rPr>
          <w:rFonts w:ascii="GHEA Grapalat" w:hAnsi="GHEA Grapalat"/>
          <w:color w:val="000000" w:themeColor="text1"/>
        </w:rPr>
        <w:t xml:space="preserve"> </w:t>
      </w:r>
      <w:r w:rsidR="004D466D" w:rsidRPr="00A502FC">
        <w:rPr>
          <w:rFonts w:ascii="GHEA Grapalat" w:hAnsi="GHEA Grapalat"/>
        </w:rPr>
        <w:t xml:space="preserve">а в том случае </w:t>
      </w:r>
      <w:r w:rsidR="004D466D" w:rsidRPr="00A502FC">
        <w:rPr>
          <w:rFonts w:ascii="GHEA Grapalat" w:hAnsi="GHEA Grapalat"/>
          <w:lang w:val="en-US"/>
        </w:rPr>
        <w:t>e</w:t>
      </w:r>
      <w:r w:rsidR="004D466D" w:rsidRPr="00A502FC">
        <w:rPr>
          <w:rFonts w:ascii="GHEA Grapalat" w:hAnsi="GHEA Grapalat"/>
        </w:rPr>
        <w:t>сли ценовые предложения превышают цены закупки - в отношении общей суммы ценовых предложений</w:t>
      </w:r>
      <w:r w:rsidR="004D466D" w:rsidRPr="00FF4B9E">
        <w:rPr>
          <w:rFonts w:ascii="GHEA Grapalat" w:hAnsi="GHEA Grapalat"/>
        </w:rPr>
        <w:t>,</w:t>
      </w:r>
      <w:r w:rsidR="004D466D" w:rsidRPr="00A502FC">
        <w:rPr>
          <w:rFonts w:ascii="GHEA Grapalat" w:hAnsi="GHEA Grapalat"/>
          <w:color w:val="000000" w:themeColor="text1"/>
        </w:rPr>
        <w:t xml:space="preserve"> с учетом </w:t>
      </w:r>
      <w:r w:rsidR="004D466D" w:rsidRPr="00A502FC">
        <w:rPr>
          <w:rFonts w:ascii="GHEA Grapalat" w:hAnsi="GHEA Grapalat" w:cs="Sylfaen"/>
        </w:rPr>
        <w:t>требований абзаца «д» подпункта 1 пункта 32 Порядка;</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 xml:space="preserve">нарушил обязательство, взятое на себя в рамках процесса закупки, что </w:t>
      </w:r>
      <w:r w:rsidRPr="009044F1">
        <w:rPr>
          <w:rFonts w:ascii="GHEA Grapalat" w:hAnsi="GHEA Grapalat"/>
        </w:rPr>
        <w:lastRenderedPageBreak/>
        <w:t>привело к прекращению дальнейшего участия данного участника в процессе;</w:t>
      </w:r>
    </w:p>
    <w:p w:rsidR="00A42E71" w:rsidRPr="0036468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w:t>
      </w:r>
      <w:r w:rsidR="00E25B05" w:rsidRPr="009044F1">
        <w:rPr>
          <w:rFonts w:ascii="GHEA Grapalat" w:hAnsi="GHEA Grapalat"/>
        </w:rPr>
        <w:t>действительн</w:t>
      </w:r>
      <w:r w:rsidR="00E25B05">
        <w:rPr>
          <w:rFonts w:ascii="GHEA Grapalat" w:hAnsi="GHEA Grapalat"/>
        </w:rPr>
        <w:t>ым</w:t>
      </w:r>
      <w:r w:rsidR="00E25B05" w:rsidRPr="009044F1">
        <w:rPr>
          <w:rFonts w:ascii="GHEA Grapalat" w:hAnsi="GHEA Grapalat"/>
        </w:rPr>
        <w:t xml:space="preserve"> </w:t>
      </w:r>
      <w:r w:rsidRPr="009044F1">
        <w:rPr>
          <w:rFonts w:ascii="GHEA Grapalat" w:hAnsi="GHEA Grapalat"/>
        </w:rPr>
        <w:t>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w:t>
      </w:r>
      <w:r w:rsidR="00E25B05" w:rsidRPr="009F6BFE">
        <w:rPr>
          <w:rFonts w:ascii="GHEA Grapalat" w:hAnsi="GHEA Grapalat"/>
        </w:rPr>
        <w:t>истечения крайнего срока</w:t>
      </w:r>
      <w:r w:rsidR="00E25B05" w:rsidRPr="00A4492E">
        <w:rPr>
          <w:rFonts w:ascii="GHEA Grapalat" w:hAnsi="GHEA Grapalat"/>
        </w:rPr>
        <w:t xml:space="preserve"> </w:t>
      </w:r>
      <w:r w:rsidRPr="009044F1">
        <w:rPr>
          <w:rFonts w:ascii="GHEA Grapalat" w:hAnsi="GHEA Grapalat"/>
        </w:rPr>
        <w:t>подачи заяв</w:t>
      </w:r>
      <w:r w:rsidR="00E25B05">
        <w:rPr>
          <w:rFonts w:ascii="GHEA Grapalat" w:hAnsi="GHEA Grapalat"/>
        </w:rPr>
        <w:t>о</w:t>
      </w:r>
      <w:r w:rsidRPr="009044F1">
        <w:rPr>
          <w:rFonts w:ascii="GHEA Grapalat" w:hAnsi="GHEA Grapalat"/>
        </w:rPr>
        <w:t xml:space="preserve">к. </w:t>
      </w:r>
      <w:r w:rsidR="00057418" w:rsidRPr="00364685">
        <w:rPr>
          <w:rFonts w:ascii="GHEA Grapalat" w:hAnsi="GHEA Grapalat"/>
          <w:vertAlign w:val="superscript"/>
        </w:rPr>
        <w:t>9.2</w:t>
      </w:r>
    </w:p>
    <w:p w:rsidR="004C3F9B" w:rsidRDefault="004C3F9B" w:rsidP="004C3F9B">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w:t>
      </w:r>
      <w:r w:rsidR="00E25B05">
        <w:rPr>
          <w:rFonts w:ascii="GHEA Grapalat" w:hAnsi="GHEA Grapalat"/>
        </w:rPr>
        <w:t xml:space="preserve">в письменной форме </w:t>
      </w:r>
      <w:r>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E25B05">
        <w:rPr>
          <w:rFonts w:ascii="GHEA Grapalat" w:hAnsi="GHEA Grapalat"/>
        </w:rPr>
        <w:t>Министерству Финансов РА</w:t>
      </w:r>
      <w:r w:rsidR="00E25B05" w:rsidRPr="009F7FAF">
        <w:rPr>
          <w:rFonts w:ascii="GHEA Grapalat" w:hAnsi="GHEA Grapalat"/>
        </w:rPr>
        <w:t xml:space="preserve"> </w:t>
      </w:r>
      <w:r>
        <w:rPr>
          <w:rFonts w:ascii="GHEA Grapalat" w:hAnsi="GHEA Grapalat"/>
        </w:rPr>
        <w:t xml:space="preserve">в течение </w:t>
      </w:r>
      <w:r w:rsidR="00E25B05">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Pr>
          <w:rFonts w:ascii="GHEA Grapalat" w:hAnsi="GHEA Grapalat"/>
        </w:rPr>
        <w:t>письменно</w:t>
      </w:r>
      <w:r>
        <w:rPr>
          <w:rFonts w:ascii="GHEA Grapalat" w:hAnsi="GHEA Grapalat"/>
        </w:rPr>
        <w:t>в течение двух рабочих дней после получения отказа.</w:t>
      </w:r>
    </w:p>
    <w:p w:rsidR="004C3F9B" w:rsidRPr="00996C18" w:rsidRDefault="004C3F9B" w:rsidP="004C3F9B">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4C2B3E" w:rsidRDefault="004C2B3E">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2C189C">
        <w:rPr>
          <w:rFonts w:ascii="GHEA Grapalat" w:hAnsi="GHEA Grapalat"/>
          <w:sz w:val="24"/>
          <w:szCs w:val="24"/>
          <w:lang w:val="en-US"/>
        </w:rPr>
        <w:t>15-</w:t>
      </w:r>
      <w:r w:rsidR="000E21F2" w:rsidRPr="009F3DC7">
        <w:rPr>
          <w:rFonts w:ascii="GHEA Grapalat" w:hAnsi="GHEA Grapalat"/>
          <w:sz w:val="24"/>
          <w:szCs w:val="24"/>
        </w:rPr>
        <w:t xml:space="preserve">ый день в </w:t>
      </w:r>
      <w:r w:rsidR="002C189C">
        <w:rPr>
          <w:rFonts w:ascii="GHEA Grapalat" w:hAnsi="GHEA Grapalat"/>
          <w:sz w:val="24"/>
          <w:szCs w:val="24"/>
          <w:lang w:val="en-US"/>
        </w:rPr>
        <w:t>16:00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lastRenderedPageBreak/>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2C189C" w:rsidRPr="006D55F6">
        <w:rPr>
          <w:rFonts w:ascii="GHEA Grapalat" w:hAnsi="GHEA Grapalat"/>
          <w:b/>
          <w:i w:val="0"/>
          <w:sz w:val="24"/>
          <w:szCs w:val="24"/>
        </w:rPr>
        <w:t>по</w:t>
      </w:r>
      <w:r w:rsidR="002C189C" w:rsidRPr="006D55F6">
        <w:rPr>
          <w:rFonts w:ascii="GHEA Grapalat" w:hAnsi="GHEA Grapalat"/>
          <w:i w:val="0"/>
          <w:sz w:val="24"/>
          <w:szCs w:val="24"/>
        </w:rPr>
        <w:t xml:space="preserve"> </w:t>
      </w:r>
      <w:r w:rsidR="002C189C" w:rsidRPr="006D55F6">
        <w:rPr>
          <w:rFonts w:ascii="GHEA Grapalat" w:hAnsi="GHEA Grapalat"/>
          <w:b/>
          <w:i w:val="0"/>
          <w:sz w:val="24"/>
          <w:szCs w:val="24"/>
        </w:rPr>
        <w:t>курсу, установленному Центральным банком Армении на день запрос котировок ия заявок</w:t>
      </w:r>
      <w:r w:rsidR="00A01157">
        <w:rPr>
          <w:rFonts w:ascii="GHEA Grapalat" w:hAnsi="GHEA Grapalat"/>
          <w:i w:val="0"/>
          <w:sz w:val="24"/>
          <w:szCs w:val="24"/>
        </w:rPr>
        <w:t>.</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lastRenderedPageBreak/>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ListParagraph"/>
        <w:widowControl w:val="0"/>
        <w:numPr>
          <w:ilvl w:val="0"/>
          <w:numId w:val="34"/>
        </w:numPr>
        <w:ind w:left="0" w:firstLine="284"/>
        <w:contextualSpacing/>
        <w:jc w:val="both"/>
        <w:rPr>
          <w:ins w:id="3"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904B1C" w:rsidRPr="00EB2758"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w:t>
      </w:r>
      <w:r w:rsidR="00904B1C" w:rsidRPr="00EB2758">
        <w:rPr>
          <w:rFonts w:ascii="GHEA Grapalat" w:hAnsi="GHEA Grapalat" w:cs="Sylfaen"/>
        </w:rPr>
        <w:lastRenderedPageBreak/>
        <w:t>участника в рамках процесса закупки.</w:t>
      </w:r>
    </w:p>
    <w:p w:rsidR="00330E00" w:rsidRPr="00330E00" w:rsidRDefault="00330E00" w:rsidP="00330E00">
      <w:pPr>
        <w:widowControl w:val="0"/>
        <w:tabs>
          <w:tab w:val="left" w:pos="1134"/>
        </w:tabs>
        <w:ind w:left="-360"/>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2C189C" w:rsidRDefault="00A150A9" w:rsidP="00B46D58">
      <w:pPr>
        <w:pStyle w:val="BodyTextIndent2"/>
        <w:widowControl w:val="0"/>
        <w:tabs>
          <w:tab w:val="left" w:pos="1276"/>
        </w:tabs>
        <w:spacing w:after="160" w:line="240" w:lineRule="auto"/>
        <w:ind w:firstLine="567"/>
        <w:rPr>
          <w:rFonts w:ascii="GHEA Grapalat" w:hAnsi="GHEA Grapalat"/>
          <w:sz w:val="24"/>
          <w:szCs w:val="24"/>
          <w:lang w:val="en-US"/>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002C189C">
        <w:rPr>
          <w:rFonts w:ascii="GHEA Grapalat" w:hAnsi="GHEA Grapalat"/>
          <w:sz w:val="24"/>
          <w:szCs w:val="24"/>
          <w:lang w:val="en-US"/>
        </w:rPr>
        <w:t>-</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lastRenderedPageBreak/>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w:t>
      </w:r>
      <w:r w:rsidR="00A65116" w:rsidRPr="00C61190">
        <w:rPr>
          <w:rFonts w:ascii="GHEA Grapalat" w:hAnsi="GHEA Grapalat"/>
        </w:rPr>
        <w:lastRenderedPageBreak/>
        <w:t>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35631F" w:rsidRDefault="00D2548C" w:rsidP="00D2548C">
      <w:pPr>
        <w:widowControl w:val="0"/>
        <w:tabs>
          <w:tab w:val="left" w:pos="1276"/>
        </w:tabs>
        <w:spacing w:after="160"/>
        <w:ind w:firstLine="567"/>
        <w:jc w:val="both"/>
        <w:rPr>
          <w:ins w:id="4" w:author="Vardan" w:date="2022-10-29T23:19:00Z"/>
          <w:rFonts w:ascii="GHEA Grapalat" w:hAnsi="GHEA Grapalat"/>
        </w:rPr>
      </w:pPr>
      <w:r w:rsidRPr="00D50B30">
        <w:rPr>
          <w:rFonts w:ascii="GHEA Grapalat" w:hAnsi="GHEA Grapalat" w:cs="Sylfaen"/>
        </w:rPr>
        <w:t xml:space="preserve">Обеспечение квалификации в виде </w:t>
      </w:r>
      <w:r w:rsidR="002D6F33">
        <w:rPr>
          <w:rFonts w:ascii="GHEA Grapalat" w:hAnsi="GHEA Grapalat" w:cs="Sylfaen"/>
        </w:rPr>
        <w:t xml:space="preserve">банковской </w:t>
      </w:r>
      <w:r w:rsidRPr="00D50B30">
        <w:rPr>
          <w:rFonts w:ascii="GHEA Grapalat" w:hAnsi="GHEA Grapalat" w:cs="Sylfaen"/>
        </w:rPr>
        <w:t xml:space="preserve">гарантии отобранный участник представляет согласно приложению 4 </w:t>
      </w:r>
      <w:r w:rsidR="006F2165">
        <w:rPr>
          <w:rFonts w:ascii="GHEA Grapalat" w:hAnsi="GHEA Grapalat" w:cs="Sylfaen"/>
          <w:lang w:val="en-US"/>
        </w:rPr>
        <w:t>.</w:t>
      </w:r>
      <w:r w:rsidR="00A6609C" w:rsidRPr="0027573B">
        <w:rPr>
          <w:rFonts w:ascii="GHEA Grapalat" w:hAnsi="GHEA Grapalat"/>
        </w:rPr>
        <w:t xml:space="preserve"> </w:t>
      </w:r>
    </w:p>
    <w:p w:rsidR="00FF145F" w:rsidRPr="0001217D" w:rsidRDefault="00FF145F" w:rsidP="00FF145F">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w:t>
      </w:r>
      <w:r w:rsidR="0076763C" w:rsidRPr="009044F1">
        <w:rPr>
          <w:rFonts w:ascii="GHEA Grapalat" w:hAnsi="GHEA Grapalat"/>
        </w:rPr>
        <w:lastRenderedPageBreak/>
        <w:t>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5"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6" w:author="Inesa Kocharyan" w:date="2023-07-07T17:20:00Z">
        <w:r w:rsidRPr="00541249">
          <w:rPr>
            <w:rFonts w:ascii="GHEA Grapalat" w:hAnsi="GHEA Grapalat"/>
          </w:rPr>
          <w:t>.</w:t>
        </w:r>
      </w:ins>
    </w:p>
    <w:p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CC01DE" w:rsidRPr="009044F1" w:rsidRDefault="00096865" w:rsidP="00CC01DE">
      <w:pPr>
        <w:widowControl w:val="0"/>
        <w:tabs>
          <w:tab w:val="left" w:pos="1134"/>
        </w:tabs>
        <w:ind w:firstLine="567"/>
        <w:jc w:val="both"/>
        <w:rPr>
          <w:rFonts w:ascii="GHEA Grapalat" w:hAnsi="GHEA Grapalat" w:cs="Sylfaen"/>
        </w:rPr>
      </w:pPr>
      <w:r w:rsidRPr="009044F1">
        <w:rPr>
          <w:rFonts w:ascii="GHEA Grapalat" w:hAnsi="GHEA Grapalat"/>
        </w:rPr>
        <w:lastRenderedPageBreak/>
        <w:t>2)</w:t>
      </w:r>
      <w:r w:rsidR="00801AC7" w:rsidRPr="005114D0">
        <w:rPr>
          <w:rFonts w:ascii="GHEA Grapalat" w:hAnsi="GHEA Grapalat"/>
        </w:rPr>
        <w:tab/>
      </w:r>
      <w:r w:rsidRPr="009044F1">
        <w:rPr>
          <w:rFonts w:ascii="GHEA Grapalat" w:hAnsi="GHEA Grapalat"/>
        </w:rPr>
        <w:t xml:space="preserve">прекращается потребность в закупке. </w:t>
      </w:r>
      <w:r w:rsidR="00CC01DE" w:rsidRPr="009044F1">
        <w:rPr>
          <w:rFonts w:ascii="GHEA Grapalat" w:hAnsi="GHEA Grapalat"/>
        </w:rPr>
        <w:t>При этом процедура закупки</w:t>
      </w:r>
      <w:r w:rsidR="00CC01DE">
        <w:rPr>
          <w:rFonts w:ascii="GHEA Grapalat" w:hAnsi="GHEA Grapalat"/>
        </w:rPr>
        <w:t xml:space="preserve"> </w:t>
      </w:r>
      <w:r w:rsidR="00CC01DE" w:rsidRPr="009044F1">
        <w:rPr>
          <w:rFonts w:ascii="GHEA Grapalat" w:hAnsi="GHEA Grapalat"/>
        </w:rPr>
        <w:t>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lastRenderedPageBreak/>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lastRenderedPageBreak/>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2"/>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7" w:author="Vardan" w:date="2020-06-03T18:32:00Z">
        <w:r w:rsidR="002C0665" w:rsidDel="00C14716">
          <w:rPr>
            <w:rFonts w:ascii="GHEA Grapalat" w:hAnsi="GHEA Grapalat"/>
          </w:rPr>
          <w:delText>,</w:delText>
        </w:r>
      </w:del>
      <w:ins w:id="8"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w:t>
      </w:r>
      <w:r w:rsidRPr="009044F1">
        <w:rPr>
          <w:rFonts w:ascii="GHEA Grapalat" w:hAnsi="GHEA Grapalat"/>
        </w:rPr>
        <w:lastRenderedPageBreak/>
        <w:t>детали — не</w:t>
      </w:r>
      <w:r w:rsidR="00E267E5">
        <w:rPr>
          <w:rFonts w:ascii="GHEA Grapalat" w:hAnsi="GHEA Grapalat"/>
        </w:rPr>
        <w:t xml:space="preserve"> требуются и не представляются.</w:t>
      </w: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C01DE">
        <w:rPr>
          <w:rFonts w:ascii="GHEA Grapalat" w:hAnsi="GHEA Grapalat"/>
          <w:lang w:val="en-US"/>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01410" w:rsidRDefault="00B01410">
      <w:pPr>
        <w:rPr>
          <w:ins w:id="9" w:author="Inesa Kocharyan" w:date="2024-02-12T14:54:00Z"/>
          <w:rFonts w:ascii="GHEA Grapalat" w:hAnsi="GHEA Grapalat"/>
          <w:b/>
        </w:rPr>
      </w:pPr>
      <w:ins w:id="10" w:author="Inesa Kocharyan" w:date="2024-02-12T14:54:00Z">
        <w:r>
          <w:rPr>
            <w:rFonts w:ascii="GHEA Grapalat" w:hAnsi="GHEA Grapalat"/>
            <w:b/>
          </w:rPr>
          <w:br w:type="page"/>
        </w:r>
      </w:ins>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6596B" w:rsidRPr="0066596B">
        <w:rPr>
          <w:rFonts w:ascii="GHEA Grapalat" w:hAnsi="GHEA Grapalat"/>
          <w:b/>
          <w:sz w:val="24"/>
          <w:szCs w:val="24"/>
        </w:rPr>
        <w:t>ЕЭТ- BMAShDzB -24/02</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6754BB" w:rsidP="00B46D58">
      <w:pPr>
        <w:jc w:val="both"/>
        <w:rPr>
          <w:rFonts w:ascii="GHEA Grapalat" w:hAnsi="GHEA Grapalat" w:cs="Sylfaen"/>
        </w:rPr>
      </w:pPr>
      <w:r w:rsidRPr="005911BC">
        <w:rPr>
          <w:rFonts w:ascii="GHEA Grapalat" w:hAnsi="GHEA Grapalat"/>
          <w:b/>
          <w:bCs/>
        </w:rPr>
        <w:t>ЗАО ''</w:t>
      </w:r>
      <w:r>
        <w:rPr>
          <w:rFonts w:ascii="GHEA Grapalat" w:hAnsi="GHEA Grapalat"/>
          <w:b/>
          <w:bCs/>
          <w:i/>
          <w:lang w:val="en-US"/>
        </w:rPr>
        <w:t>Э</w:t>
      </w:r>
      <w:r w:rsidRPr="005911BC">
        <w:rPr>
          <w:rFonts w:ascii="GHEA Grapalat" w:hAnsi="GHEA Grapalat"/>
          <w:b/>
          <w:bCs/>
          <w:i/>
        </w:rPr>
        <w:t>лектратранспорт Еревана</w:t>
      </w:r>
      <w:r w:rsidRPr="005911BC">
        <w:rPr>
          <w:rFonts w:ascii="GHEA Grapalat" w:hAnsi="GHEA Grapalat"/>
        </w:rPr>
        <w:t>”</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6132ED">
        <w:rPr>
          <w:rFonts w:ascii="GHEA Grapalat" w:hAnsi="GHEA Grapalat"/>
        </w:rPr>
        <w:t>"</w:t>
      </w:r>
      <w:r w:rsidR="0066596B">
        <w:rPr>
          <w:rFonts w:ascii="GHEA Grapalat" w:hAnsi="GHEA Grapalat"/>
        </w:rPr>
        <w:t>ЕЭТ- BMAShDzB -24/02</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r w:rsidRPr="00AD67F0">
        <w:rPr>
          <w:rFonts w:ascii="GHEA Grapalat" w:hAnsi="GHEA Grapalat"/>
          <w:lang w:val="hy-AM"/>
        </w:rPr>
        <w:lastRenderedPageBreak/>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Pr="00AD67F0">
        <w:rPr>
          <w:rFonts w:ascii="GHEA Grapalat" w:hAnsi="GHEA Grapalat"/>
        </w:rPr>
        <w:t>открытый конкурс</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66596B">
        <w:rPr>
          <w:rFonts w:ascii="GHEA Grapalat" w:hAnsi="GHEA Grapalat"/>
        </w:rPr>
        <w:t>ЕЭТ- BMAShDzB -24/02</w:t>
      </w:r>
      <w:r w:rsidRPr="00AD67F0">
        <w:rPr>
          <w:rFonts w:ascii="GHEA Grapalat" w:hAnsi="GHEA Grapalat"/>
        </w:rPr>
        <w:t>,</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305944" w:rsidRPr="00DE3244">
        <w:rPr>
          <w:rFonts w:ascii="GHEA Grapalat" w:hAnsi="GHEA Grapalat"/>
        </w:rPr>
        <w:t xml:space="preserve">открытом конкурсе </w:t>
      </w:r>
      <w:r w:rsidRPr="00DE3244">
        <w:rPr>
          <w:rFonts w:ascii="GHEA Grapalat" w:hAnsi="GHEA Grapalat"/>
        </w:rPr>
        <w:t xml:space="preserve">под кодом </w:t>
      </w:r>
      <w:r w:rsidR="0066596B">
        <w:rPr>
          <w:rFonts w:ascii="GHEA Grapalat" w:hAnsi="GHEA Grapalat"/>
        </w:rPr>
        <w:t>ЕЭТ- BMAShDzB -24/02</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3"/>
        <w:t>**</w:t>
      </w:r>
      <w:r w:rsidR="006B3E56" w:rsidRPr="001849D9">
        <w:rPr>
          <w:rFonts w:ascii="GHEA Grapalat" w:hAnsi="GHEA Grapalat"/>
        </w:rPr>
        <w:t xml:space="preserve"> </w:t>
      </w:r>
      <w:r>
        <w:rPr>
          <w:rFonts w:ascii="GHEA Grapalat" w:hAnsi="GHEA Grapalat"/>
        </w:rPr>
        <w:t>.</w:t>
      </w:r>
    </w:p>
    <w:p w:rsidR="006B3E56" w:rsidDel="00DB151B" w:rsidRDefault="006B3E56" w:rsidP="00B46D58">
      <w:pPr>
        <w:jc w:val="both"/>
        <w:rPr>
          <w:del w:id="11" w:author="Inesa Kocharyan" w:date="2024-02-09T17:00:00Z"/>
          <w:rFonts w:ascii="GHEA Grapalat" w:hAnsi="GHEA Grapalat"/>
        </w:rPr>
      </w:pPr>
    </w:p>
    <w:p w:rsidR="00923711" w:rsidDel="00DB151B" w:rsidRDefault="00923711">
      <w:pPr>
        <w:rPr>
          <w:del w:id="12" w:author="Inesa Kocharyan" w:date="2024-02-09T17:00:00Z"/>
          <w:rFonts w:ascii="GHEA Grapalat" w:hAnsi="GHEA Grapalat"/>
        </w:rPr>
      </w:pPr>
    </w:p>
    <w:p w:rsidR="00110534" w:rsidRDefault="00F36AD3" w:rsidP="00B46D58">
      <w:pPr>
        <w:jc w:val="both"/>
        <w:rPr>
          <w:rFonts w:ascii="GHEA Grapalat" w:hAnsi="GHEA Grapalat"/>
        </w:rPr>
      </w:pPr>
      <w:del w:id="13" w:author="Inesa Kocharyan" w:date="2024-02-09T17:00:00Z">
        <w:r w:rsidDel="00DB151B">
          <w:rPr>
            <w:rFonts w:ascii="GHEA Grapalat" w:hAnsi="GHEA Grapalat"/>
          </w:rPr>
          <w:delText xml:space="preserve"> </w:delText>
        </w:r>
      </w:del>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220899" w:rsidRDefault="00220899" w:rsidP="00220899">
      <w:pPr>
        <w:jc w:val="right"/>
        <w:rPr>
          <w:rFonts w:ascii="GHEA Grapalat" w:hAnsi="GHEA Grapalat"/>
          <w:b/>
        </w:rPr>
      </w:pPr>
      <w:r w:rsidRPr="002E2C90">
        <w:rPr>
          <w:rFonts w:ascii="GHEA Grapalat" w:hAnsi="GHEA Grapalat"/>
          <w:b/>
        </w:rPr>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к Приглашению на открытый конкурс</w:t>
      </w:r>
    </w:p>
    <w:p w:rsidR="00220899" w:rsidRPr="009044F1" w:rsidRDefault="00220899" w:rsidP="0022089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66596B">
        <w:rPr>
          <w:rFonts w:ascii="GHEA Grapalat" w:hAnsi="GHEA Grapalat"/>
          <w:b/>
          <w:sz w:val="24"/>
          <w:szCs w:val="24"/>
        </w:rPr>
        <w:t>ЕЭТ- BMAShDzB -24/02</w:t>
      </w:r>
      <w:r>
        <w:rPr>
          <w:rFonts w:ascii="GHEA Grapalat" w:hAnsi="GHEA Grapalat"/>
          <w:b/>
          <w:sz w:val="24"/>
          <w:szCs w:val="24"/>
        </w:rPr>
        <w:t>"</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8C4946"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8C4946"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8C4946"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8C4946"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8C4946"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8C4946"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8C4946"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8C494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8C494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8C4946"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8C4946"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8C4946"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8C494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8C494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8C4946"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8C4946"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8C4946"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8C4946"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8C494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8C4946"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8C494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8C494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lastRenderedPageBreak/>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6596B">
        <w:rPr>
          <w:rFonts w:ascii="GHEA Grapalat" w:hAnsi="GHEA Grapalat"/>
          <w:b/>
          <w:sz w:val="24"/>
          <w:szCs w:val="24"/>
        </w:rPr>
        <w:t>ЕЭТ- BMAShDzB -24/02</w:t>
      </w:r>
      <w:r w:rsidR="006132ED">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BF7286">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66596B">
        <w:rPr>
          <w:rFonts w:ascii="GHEA Grapalat" w:hAnsi="GHEA Grapalat"/>
          <w:spacing w:val="-6"/>
        </w:rPr>
        <w:t>ЕЭТ- BMAShDzB -24/02</w:t>
      </w:r>
      <w:r w:rsidR="006132ED">
        <w:rPr>
          <w:rFonts w:ascii="GHEA Grapalat" w:hAnsi="GHEA Grapalat"/>
          <w:spacing w:val="-6"/>
        </w:rPr>
        <w:t>"</w:t>
      </w:r>
      <w:r w:rsidRPr="005744FC">
        <w:rPr>
          <w:rFonts w:ascii="GHEA Grapalat" w:hAnsi="GHEA Grapalat"/>
          <w:spacing w:val="-6"/>
        </w:rPr>
        <w:t>,</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BF7286" w:rsidP="00BF7286">
      <w:pPr>
        <w:widowControl w:val="0"/>
        <w:spacing w:after="160"/>
        <w:jc w:val="both"/>
        <w:rPr>
          <w:rFonts w:ascii="GHEA Grapalat" w:hAnsi="GHEA Grapalat"/>
          <w:vertAlign w:val="superscript"/>
        </w:rPr>
      </w:pPr>
      <w:r>
        <w:rPr>
          <w:rFonts w:ascii="GHEA Grapalat" w:hAnsi="GHEA Grapalat"/>
          <w:vertAlign w:val="superscript"/>
          <w:lang w:val="en-US"/>
        </w:rPr>
        <w:t xml:space="preserve">        </w:t>
      </w:r>
      <w:r w:rsidR="005646FC"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4"/>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6596B">
        <w:rPr>
          <w:rFonts w:ascii="GHEA Grapalat" w:hAnsi="GHEA Grapalat"/>
          <w:b/>
          <w:sz w:val="24"/>
          <w:szCs w:val="24"/>
        </w:rPr>
        <w:t>ЕЭТ- BMAShDzB -24/02</w:t>
      </w:r>
      <w:r w:rsidR="006132ED" w:rsidRPr="00B138F3">
        <w:rPr>
          <w:rFonts w:ascii="GHEA Grapalat" w:hAnsi="GHEA Grapalat"/>
          <w:b/>
          <w:sz w:val="24"/>
          <w:szCs w:val="24"/>
        </w:rPr>
        <w:t>"</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3D06E3">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476E9A">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00E177DB">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770F29" w:rsidRPr="00AA4C59">
        <w:rPr>
          <w:rFonts w:ascii="GHEA Grapalat" w:eastAsiaTheme="minorHAnsi" w:hAnsi="GHEA Grapalat" w:cstheme="minorBidi"/>
        </w:rPr>
        <w:t xml:space="preserve">истечения </w:t>
      </w:r>
      <w:r w:rsidR="00770F29">
        <w:rPr>
          <w:rFonts w:ascii="GHEA Grapalat" w:eastAsiaTheme="minorHAnsi" w:hAnsi="GHEA Grapalat" w:cstheme="minorBidi"/>
        </w:rPr>
        <w:t xml:space="preserve">крайнего </w:t>
      </w:r>
      <w:r w:rsidR="00770F29" w:rsidRPr="00AA4C59">
        <w:rPr>
          <w:rFonts w:ascii="GHEA Grapalat" w:eastAsiaTheme="minorHAnsi" w:hAnsi="GHEA Grapalat" w:cstheme="minorBidi"/>
        </w:rPr>
        <w:t xml:space="preserve">срока </w:t>
      </w:r>
      <w:r w:rsidRPr="00B138F3">
        <w:rPr>
          <w:rFonts w:ascii="GHEA Grapalat" w:eastAsiaTheme="minorHAnsi" w:hAnsi="GHEA Grapalat" w:cstheme="minorBidi"/>
        </w:rPr>
        <w:t xml:space="preserve">подачи принципалом </w:t>
      </w:r>
      <w:r w:rsidR="00770F29" w:rsidRPr="00B138F3">
        <w:rPr>
          <w:rFonts w:ascii="GHEA Grapalat" w:eastAsiaTheme="minorHAnsi" w:hAnsi="GHEA Grapalat" w:cstheme="minorBidi"/>
        </w:rPr>
        <w:t>заяв</w:t>
      </w:r>
      <w:r w:rsidR="00770F29">
        <w:rPr>
          <w:rFonts w:ascii="GHEA Grapalat" w:eastAsiaTheme="minorHAnsi" w:hAnsi="GHEA Grapalat" w:cstheme="minorBidi"/>
        </w:rPr>
        <w:t>ок</w:t>
      </w:r>
      <w:r w:rsidR="00770F29" w:rsidRPr="00B138F3">
        <w:rPr>
          <w:rFonts w:ascii="GHEA Grapalat" w:eastAsiaTheme="minorHAnsi" w:hAnsi="GHEA Grapalat" w:cstheme="minorBidi"/>
        </w:rPr>
        <w:t xml:space="preserve"> </w:t>
      </w:r>
      <w:r w:rsidRPr="00B138F3">
        <w:rPr>
          <w:rFonts w:ascii="GHEA Grapalat" w:eastAsiaTheme="minorHAnsi" w:hAnsi="GHEA Grapalat" w:cstheme="minorBidi"/>
        </w:rPr>
        <w:t>на участие в организованной бенефициаром процедуре закупок под кодом   ________________________________.</w:t>
      </w:r>
    </w:p>
    <w:p w:rsidR="00BF7253" w:rsidRPr="00B138F3" w:rsidRDefault="00BF7253" w:rsidP="00770F29">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6947EF" w:rsidRDefault="007A4FB9" w:rsidP="007A4FB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0977">
        <w:rPr>
          <w:rFonts w:ascii="GHEA Grapalat" w:eastAsiaTheme="minorHAnsi" w:hAnsi="GHEA Grapalat" w:cstheme="minorBidi"/>
        </w:rPr>
        <w:t xml:space="preserve">Информацию о факте предоставления настоящей гарантии </w:t>
      </w:r>
      <w:r w:rsidR="004B6770" w:rsidRPr="008F0977">
        <w:rPr>
          <w:rFonts w:ascii="GHEA Grapalat" w:eastAsiaTheme="minorHAnsi" w:hAnsi="GHEA Grapalat" w:cstheme="minorBidi"/>
        </w:rPr>
        <w:t>-</w:t>
      </w:r>
      <w:r w:rsidR="004B6770" w:rsidRPr="008F0977">
        <w:t xml:space="preserve"> </w:t>
      </w:r>
      <w:r w:rsidR="004B6770" w:rsidRPr="008F0977">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гарантии, </w:t>
      </w:r>
      <w:r w:rsidRPr="008F0977">
        <w:rPr>
          <w:rFonts w:ascii="GHEA Grapalat" w:eastAsiaTheme="minorHAnsi" w:hAnsi="GHEA Grapalat" w:cstheme="minorBidi"/>
        </w:rPr>
        <w:t>без</w:t>
      </w:r>
      <w:r w:rsidRPr="00402C45">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6947EF">
        <w:rPr>
          <w:rFonts w:ascii="GHEA Grapalat" w:eastAsiaTheme="minorHAnsi" w:hAnsi="GHEA Grapalat" w:cstheme="minorBidi"/>
        </w:rPr>
        <w:t>------------------------</w:t>
      </w:r>
      <w:r w:rsidRPr="00402C45">
        <w:rPr>
          <w:rFonts w:ascii="GHEA Grapalat" w:eastAsiaTheme="minorHAnsi" w:hAnsi="GHEA Grapalat" w:cstheme="minorBidi"/>
        </w:rPr>
        <w:t xml:space="preserve">, </w:t>
      </w:r>
    </w:p>
    <w:p w:rsidR="006947EF" w:rsidRDefault="006947EF" w:rsidP="004C474D">
      <w:pPr>
        <w:pStyle w:val="NormalWeb"/>
        <w:shd w:val="clear" w:color="auto" w:fill="FFFFFF"/>
        <w:spacing w:before="0" w:beforeAutospacing="0" w:after="0" w:afterAutospacing="0"/>
        <w:ind w:firstLine="375"/>
        <w:jc w:val="right"/>
        <w:rPr>
          <w:rFonts w:ascii="GHEA Grapalat" w:eastAsiaTheme="minorHAnsi" w:hAnsi="GHEA Grapalat" w:cstheme="minorBidi"/>
        </w:rPr>
      </w:pPr>
      <w:r>
        <w:rPr>
          <w:rStyle w:val="Strong"/>
          <w:b w:val="0"/>
          <w:bCs w:val="0"/>
          <w:sz w:val="20"/>
          <w:szCs w:val="20"/>
        </w:rPr>
        <w:t>адрес эл. почты секретаря</w:t>
      </w:r>
    </w:p>
    <w:p w:rsidR="007A4FB9" w:rsidRDefault="007A4FB9" w:rsidP="004C474D">
      <w:pPr>
        <w:pStyle w:val="NormalWeb"/>
        <w:shd w:val="clear" w:color="auto" w:fill="FFFFFF"/>
        <w:spacing w:before="0" w:beforeAutospacing="0" w:after="0" w:afterAutospacing="0"/>
        <w:jc w:val="both"/>
        <w:rPr>
          <w:rFonts w:ascii="GHEA Grapalat" w:eastAsiaTheme="minorHAnsi" w:hAnsi="GHEA Grapalat" w:cstheme="minorBidi"/>
        </w:rPr>
      </w:pPr>
      <w:r w:rsidRPr="00402C45">
        <w:rPr>
          <w:rFonts w:ascii="GHEA Grapalat" w:eastAsiaTheme="minorHAnsi" w:hAnsi="GHEA Grapalat" w:cstheme="minorBidi"/>
        </w:rPr>
        <w:lastRenderedPageBreak/>
        <w:t>который указан в упомянутом в настоящем пункте приглашении к процедуре закупок.</w:t>
      </w:r>
    </w:p>
    <w:p w:rsidR="007A4FB9" w:rsidRDefault="007A4FB9" w:rsidP="007A4FB9">
      <w:pPr>
        <w:pStyle w:val="NormalWeb"/>
        <w:shd w:val="clear" w:color="auto" w:fill="FFFFFF"/>
        <w:spacing w:before="0" w:beforeAutospacing="0" w:after="0" w:afterAutospacing="0"/>
        <w:ind w:firstLine="375"/>
        <w:jc w:val="both"/>
        <w:rPr>
          <w:rStyle w:val="Strong"/>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9B09D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C65612" w:rsidRPr="002E4BC5" w:rsidRDefault="00C65612"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9F4D9F" w:rsidRDefault="009F4D9F">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0066596B">
        <w:rPr>
          <w:rFonts w:ascii="GHEA Grapalat" w:hAnsi="GHEA Grapalat"/>
          <w:b/>
        </w:rPr>
        <w:t>ЕЭТ- BMAShDzB -24/02</w:t>
      </w:r>
      <w:r w:rsidRPr="00B138F3">
        <w:rPr>
          <w:rFonts w:ascii="GHEA Grapalat" w:hAnsi="GHEA Grapalat"/>
          <w:b/>
        </w:rPr>
        <w:t>"</w:t>
      </w:r>
    </w:p>
    <w:p w:rsidR="002A4554" w:rsidRPr="00EC1F84" w:rsidRDefault="002A4554" w:rsidP="0016001A">
      <w:pPr>
        <w:pStyle w:val="BodyTextIndent3"/>
        <w:widowControl w:val="0"/>
        <w:spacing w:after="160" w:line="240" w:lineRule="auto"/>
        <w:jc w:val="center"/>
        <w:rPr>
          <w:rFonts w:ascii="GHEA Grapalat" w:hAnsi="GHEA Grapalat"/>
          <w:sz w:val="24"/>
          <w:szCs w:val="24"/>
        </w:rPr>
      </w:pP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6754BB" w:rsidRPr="005911BC">
        <w:rPr>
          <w:rFonts w:ascii="GHEA Grapalat" w:hAnsi="GHEA Grapalat"/>
          <w:b/>
          <w:bCs/>
        </w:rPr>
        <w:t>ЗАО ''</w:t>
      </w:r>
      <w:r w:rsidR="006754BB">
        <w:rPr>
          <w:rFonts w:ascii="GHEA Grapalat" w:hAnsi="GHEA Grapalat"/>
          <w:b/>
          <w:bCs/>
          <w:i/>
          <w:lang w:val="en-US"/>
        </w:rPr>
        <w:t>Э</w:t>
      </w:r>
      <w:r w:rsidR="006754BB" w:rsidRPr="005911BC">
        <w:rPr>
          <w:rFonts w:ascii="GHEA Grapalat" w:hAnsi="GHEA Grapalat"/>
          <w:b/>
          <w:bCs/>
          <w:i/>
        </w:rPr>
        <w:t>лектратранспорт Еревана</w:t>
      </w:r>
      <w:r w:rsidR="006754BB" w:rsidRPr="005911BC">
        <w:rPr>
          <w:rFonts w:ascii="GHEA Grapalat" w:hAnsi="GHEA Grapalat"/>
        </w:rPr>
        <w:t>”</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21A31"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21A31">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21A31">
        <w:rPr>
          <w:rFonts w:ascii="GHEA Grapalat" w:eastAsiaTheme="minorHAnsi" w:hAnsi="GHEA Grapalat" w:cstheme="minorBidi"/>
          <w:sz w:val="18"/>
          <w:szCs w:val="18"/>
        </w:rPr>
        <w:t xml:space="preserve">                                       наименование </w:t>
      </w:r>
      <w:r w:rsidR="00E004B7" w:rsidRPr="00B21A31">
        <w:rPr>
          <w:rFonts w:ascii="GHEA Grapalat" w:eastAsiaTheme="minorHAnsi" w:hAnsi="GHEA Grapalat" w:cstheme="minorBidi"/>
          <w:sz w:val="18"/>
          <w:szCs w:val="18"/>
        </w:rPr>
        <w:t xml:space="preserve">выдающего гарантию </w:t>
      </w:r>
      <w:r w:rsidRPr="00B21A31">
        <w:rPr>
          <w:rFonts w:ascii="GHEA Grapalat" w:eastAsiaTheme="minorHAnsi" w:hAnsi="GHEA Grapalat" w:cstheme="minorBidi"/>
          <w:sz w:val="18"/>
          <w:szCs w:val="18"/>
        </w:rPr>
        <w:t xml:space="preserve">банка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29453A">
        <w:rPr>
          <w:rFonts w:ascii="GHEA Grapalat" w:eastAsiaTheme="minorHAnsi" w:hAnsi="GHEA Grapalat" w:cstheme="minorBidi"/>
        </w:rPr>
        <w:t xml:space="preserve">пяти </w:t>
      </w:r>
      <w:r w:rsidRPr="00B138F3">
        <w:rPr>
          <w:rFonts w:ascii="GHEA Grapalat" w:eastAsiaTheme="minorHAnsi" w:hAnsi="GHEA Grapalat" w:cstheme="minorBidi"/>
        </w:rPr>
        <w:t xml:space="preserve">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w:t>
      </w:r>
      <w:r w:rsidR="00DF01E3">
        <w:rPr>
          <w:rFonts w:ascii="GHEA Grapalat" w:eastAsiaTheme="minorHAnsi" w:hAnsi="GHEA Grapalat" w:cstheme="minorBidi"/>
        </w:rPr>
        <w:t xml:space="preserve">с момента выпуска и в силе </w:t>
      </w:r>
      <w:r w:rsidRPr="00886AE6">
        <w:rPr>
          <w:rFonts w:ascii="GHEA Grapalat" w:eastAsiaTheme="minorHAnsi" w:hAnsi="GHEA Grapalat" w:cstheme="minorBidi"/>
        </w:rPr>
        <w:t xml:space="preserve">со дня вступления в силу договора под кодом N________________________ заключаемого  между  бенефициаром </w:t>
      </w:r>
    </w:p>
    <w:p w:rsidR="004A3859" w:rsidRPr="00886AE6" w:rsidRDefault="00DF01E3" w:rsidP="004A3859">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4A3859" w:rsidRPr="00886AE6">
        <w:rPr>
          <w:rFonts w:ascii="GHEA Grapalat" w:eastAsiaTheme="minorHAnsi" w:hAnsi="GHEA Grapalat" w:cstheme="minorBidi"/>
          <w:sz w:val="18"/>
          <w:szCs w:val="18"/>
        </w:rPr>
        <w:t>номер заключаемого договара</w:t>
      </w: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p>
    <w:p w:rsidR="004A3859" w:rsidRPr="00886AE6" w:rsidRDefault="00DF01E3" w:rsidP="004A3859">
      <w:pPr>
        <w:pStyle w:val="NormalWeb"/>
        <w:shd w:val="clear" w:color="auto" w:fill="FFFFFF"/>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принципалом </w:t>
      </w:r>
      <w:r w:rsidR="004A3859" w:rsidRPr="00886AE6">
        <w:rPr>
          <w:rFonts w:ascii="GHEA Grapalat" w:eastAsiaTheme="minorHAnsi" w:hAnsi="GHEA Grapalat" w:cstheme="minorBidi"/>
        </w:rPr>
        <w:t xml:space="preserve">и  действует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в</w:t>
      </w:r>
      <w:r w:rsidR="004A3859" w:rsidRPr="00886AE6">
        <w:rPr>
          <w:rFonts w:ascii="GHEA Grapalat" w:hAnsi="GHEA Grapalat"/>
        </w:rPr>
        <w:t>ключительно</w:t>
      </w:r>
      <w:r w:rsidR="004A3859" w:rsidRPr="00886AE6">
        <w:rPr>
          <w:rFonts w:ascii="GHEA Grapalat" w:eastAsiaTheme="minorHAnsi" w:hAnsi="GHEA Grapalat" w:cstheme="minorBidi"/>
        </w:rPr>
        <w:t xml:space="preserve">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до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девяностого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рабочего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дня</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следующего за днем </w:t>
      </w:r>
    </w:p>
    <w:p w:rsidR="004A3859" w:rsidRPr="00886AE6" w:rsidRDefault="004A3859" w:rsidP="004A3859">
      <w:pPr>
        <w:pStyle w:val="NormalWeb"/>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NormalWeb"/>
        <w:shd w:val="clear" w:color="auto" w:fill="FFFFFF"/>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r w:rsidRPr="00886AE6">
        <w:rPr>
          <w:rFonts w:ascii="GHEA Grapalat" w:eastAsiaTheme="minorHAnsi" w:hAnsi="GHEA Grapalat" w:cstheme="minorBidi"/>
          <w:sz w:val="16"/>
          <w:szCs w:val="16"/>
        </w:rPr>
        <w:t xml:space="preserve">ый </w:t>
      </w:r>
      <w:r w:rsidRPr="00886AE6">
        <w:rPr>
          <w:rFonts w:ascii="GHEA Grapalat" w:eastAsiaTheme="minorHAnsi" w:hAnsi="GHEA Grapalat" w:cstheme="minorBidi"/>
          <w:sz w:val="16"/>
          <w:szCs w:val="16"/>
          <w:lang w:val="hy-AM"/>
        </w:rPr>
        <w:t>заключаемым договором</w:t>
      </w:r>
    </w:p>
    <w:p w:rsidR="00A60C3C" w:rsidRDefault="004A3859" w:rsidP="004A3859">
      <w:pPr>
        <w:pStyle w:val="NormalWeb"/>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5" w:author="Inesa Kocharyan" w:date="2023-07-07T17:29:00Z">
        <w:r w:rsidR="00A60C3C">
          <w:rPr>
            <w:rFonts w:ascii="GHEA Grapalat" w:eastAsiaTheme="minorHAnsi" w:hAnsi="GHEA Grapalat" w:cstheme="minorBidi"/>
          </w:rPr>
          <w:t xml:space="preserve"> </w:t>
        </w:r>
      </w:ins>
      <w:r w:rsidR="00A60C3C">
        <w:rPr>
          <w:rFonts w:ascii="GHEA Grapalat" w:eastAsiaTheme="minorHAnsi" w:hAnsi="GHEA Grapalat" w:cstheme="minorBidi"/>
        </w:rPr>
        <w:t>------------------------------------------------------------------------------------------------</w:t>
      </w:r>
      <w:r w:rsidRPr="00886AE6">
        <w:rPr>
          <w:rFonts w:ascii="GHEA Grapalat" w:eastAsiaTheme="minorHAnsi" w:hAnsi="GHEA Grapalat" w:cstheme="minorBidi"/>
        </w:rPr>
        <w:t xml:space="preserve"> </w:t>
      </w:r>
    </w:p>
    <w:p w:rsidR="00A60C3C" w:rsidRDefault="00A60C3C" w:rsidP="004A3859">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4A3859" w:rsidRPr="00886AE6" w:rsidRDefault="004A3859" w:rsidP="004A3859">
      <w:pPr>
        <w:pStyle w:val="NormalWeb"/>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4A3859" w:rsidRPr="00EF6EB4" w:rsidRDefault="004A3859" w:rsidP="004A3859">
      <w:pPr>
        <w:pStyle w:val="NormalWeb"/>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66596B">
        <w:rPr>
          <w:rFonts w:ascii="GHEA Grapalat" w:hAnsi="GHEA Grapalat"/>
          <w:b/>
          <w:sz w:val="24"/>
          <w:szCs w:val="24"/>
        </w:rPr>
        <w:t>ЕЭТ- BMAShDzB -24/02</w:t>
      </w:r>
      <w:r w:rsidRPr="00B138F3">
        <w:rPr>
          <w:rFonts w:ascii="GHEA Grapalat" w:hAnsi="GHEA Grapalat"/>
          <w:b/>
          <w:sz w:val="24"/>
          <w:szCs w:val="24"/>
        </w:rPr>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B676FB">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00B676FB">
        <w:rPr>
          <w:rFonts w:ascii="GHEA Grapalat" w:hAnsi="GHEA Grapalat"/>
          <w:b/>
        </w:rPr>
        <w:t>ЕЭТ- BMAShDzB -24/02</w:t>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r w:rsidR="00B676FB">
        <w:rPr>
          <w:rFonts w:ascii="GHEA Grapalat" w:eastAsiaTheme="minorHAnsi" w:hAnsi="GHEA Grapalat" w:cstheme="minorBidi"/>
          <w:bCs/>
          <w:lang w:val="en-US"/>
        </w:rPr>
        <w:t xml:space="preserve">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D37511">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w:t>
      </w:r>
      <w:r w:rsidR="00230DB1">
        <w:rPr>
          <w:rFonts w:ascii="GHEA Grapalat" w:eastAsiaTheme="minorHAnsi" w:hAnsi="GHEA Grapalat" w:cstheme="minorBidi"/>
        </w:rPr>
        <w:t xml:space="preserve">с момента выпуска и в силе </w:t>
      </w:r>
      <w:r w:rsidRPr="00CE3E7A">
        <w:rPr>
          <w:rFonts w:ascii="GHEA Grapalat" w:eastAsiaTheme="minorHAnsi" w:hAnsi="GHEA Grapalat" w:cstheme="minorBidi"/>
        </w:rPr>
        <w:t>со дня вступления в силу договора N________________________ заключаемого  между  бенефициаром и</w:t>
      </w:r>
      <w:del w:id="16" w:author="Inesa Kocharyan" w:date="2023-07-07T17:32:00Z">
        <w:r w:rsidRPr="00CE3E7A" w:rsidDel="00230DB1">
          <w:rPr>
            <w:rFonts w:ascii="GHEA Grapalat" w:eastAsiaTheme="minorHAnsi" w:hAnsi="GHEA Grapalat" w:cstheme="minorBidi"/>
          </w:rPr>
          <w:delText xml:space="preserve"> </w:delText>
        </w:r>
      </w:del>
      <w:r w:rsidRPr="00CE3E7A">
        <w:rPr>
          <w:rFonts w:ascii="GHEA Grapalat" w:eastAsiaTheme="minorHAnsi" w:hAnsi="GHEA Grapalat" w:cstheme="minorBidi"/>
        </w:rPr>
        <w:t xml:space="preserve">    </w:t>
      </w:r>
    </w:p>
    <w:p w:rsidR="00851A6D" w:rsidRPr="00CE3E7A" w:rsidRDefault="00230DB1" w:rsidP="00851A6D">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851A6D" w:rsidRPr="00CE3E7A">
        <w:rPr>
          <w:rFonts w:ascii="GHEA Grapalat" w:eastAsiaTheme="minorHAnsi" w:hAnsi="GHEA Grapalat" w:cstheme="minorBidi"/>
          <w:sz w:val="18"/>
          <w:szCs w:val="18"/>
        </w:rPr>
        <w:t>номер заключаемого договара</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p>
    <w:p w:rsidR="00851A6D" w:rsidRPr="00CE3E7A" w:rsidRDefault="00230DB1" w:rsidP="00851A6D">
      <w:pPr>
        <w:pStyle w:val="NormalWeb"/>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принципалом </w:t>
      </w:r>
      <w:r w:rsidR="00851A6D" w:rsidRPr="00CE3E7A">
        <w:rPr>
          <w:rFonts w:ascii="GHEA Grapalat" w:eastAsiaTheme="minorHAnsi" w:hAnsi="GHEA Grapalat" w:cstheme="minorBidi"/>
        </w:rPr>
        <w:t xml:space="preserve">и действует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в</w:t>
      </w:r>
      <w:r w:rsidR="00851A6D" w:rsidRPr="00CE3E7A">
        <w:rPr>
          <w:rFonts w:ascii="GHEA Grapalat" w:hAnsi="GHEA Grapalat"/>
        </w:rPr>
        <w:t>ключительно</w:t>
      </w:r>
      <w:r w:rsidR="00851A6D" w:rsidRPr="00CE3E7A">
        <w:rPr>
          <w:rFonts w:ascii="GHEA Grapalat" w:eastAsiaTheme="minorHAnsi" w:hAnsi="GHEA Grapalat" w:cstheme="minorBidi"/>
        </w:rPr>
        <w:t xml:space="preserve">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девяностого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рабочего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дня</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следующего за днем </w:t>
      </w:r>
    </w:p>
    <w:p w:rsidR="00851A6D" w:rsidRPr="00CE3E7A" w:rsidRDefault="00851A6D" w:rsidP="00851A6D">
      <w:pPr>
        <w:pStyle w:val="NormalWeb"/>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NormalWeb"/>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2E4710"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w:t>
      </w:r>
      <w:r w:rsidRPr="00CE3E7A">
        <w:rPr>
          <w:rFonts w:ascii="GHEA Grapalat" w:eastAsiaTheme="minorHAnsi" w:hAnsi="GHEA Grapalat" w:cstheme="minorBidi"/>
        </w:rPr>
        <w:lastRenderedPageBreak/>
        <w:t xml:space="preserve">секретаря оценочной комиссии </w:t>
      </w:r>
      <w:r w:rsidR="002E4710">
        <w:rPr>
          <w:rFonts w:ascii="GHEA Grapalat" w:eastAsiaTheme="minorHAnsi" w:hAnsi="GHEA Grapalat" w:cstheme="minorBidi"/>
        </w:rPr>
        <w:t>--------------------------------------------------------------------------------------------------</w:t>
      </w:r>
    </w:p>
    <w:p w:rsidR="002E4710" w:rsidRDefault="002E4710" w:rsidP="00851A6D">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851A6D" w:rsidRPr="00CE3E7A"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NormalWeb"/>
        <w:shd w:val="clear" w:color="auto" w:fill="FFFFFF"/>
        <w:contextualSpacing/>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EF456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BB28C8" w:rsidRPr="009F3DC7" w:rsidRDefault="00BB28C8" w:rsidP="0066596B">
      <w:pPr>
        <w:pStyle w:val="BodyTextIndent3"/>
        <w:widowControl w:val="0"/>
        <w:spacing w:after="160"/>
        <w:jc w:val="right"/>
        <w:rPr>
          <w:rFonts w:ascii="GHEA Grapalat" w:hAnsi="GHEA Grapalat"/>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6596B">
        <w:rPr>
          <w:rFonts w:ascii="GHEA Grapalat" w:hAnsi="GHEA Grapalat"/>
          <w:b/>
          <w:sz w:val="24"/>
          <w:szCs w:val="24"/>
        </w:rPr>
        <w:t>ЕЭТ- BMAShDzB -24/02</w:t>
      </w:r>
      <w:r>
        <w:rPr>
          <w:rFonts w:ascii="GHEA Grapalat" w:hAnsi="GHEA Grapalat"/>
          <w:b/>
          <w:sz w:val="24"/>
          <w:szCs w:val="24"/>
        </w:rPr>
        <w:t xml:space="preserve">" </w:t>
      </w: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xml:space="preserve">№ </w:t>
      </w:r>
      <w:r w:rsidR="0066596B">
        <w:rPr>
          <w:rFonts w:ascii="GHEA Grapalat" w:hAnsi="GHEA Grapalat"/>
          <w:b/>
        </w:rPr>
        <w:t>ЕЭТ- BMAShDzB -24/02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6754BB" w:rsidP="00BB28C8">
      <w:pPr>
        <w:widowControl w:val="0"/>
        <w:spacing w:after="160" w:line="360" w:lineRule="auto"/>
        <w:jc w:val="both"/>
        <w:rPr>
          <w:rFonts w:ascii="GHEA Grapalat" w:hAnsi="GHEA Grapalat" w:cs="Sylfaen"/>
        </w:rPr>
      </w:pPr>
      <w:r w:rsidRPr="005911BC">
        <w:rPr>
          <w:rFonts w:ascii="GHEA Grapalat" w:hAnsi="GHEA Grapalat"/>
          <w:b/>
          <w:bCs/>
        </w:rPr>
        <w:t>ЗАО ''</w:t>
      </w:r>
      <w:r>
        <w:rPr>
          <w:rFonts w:ascii="GHEA Grapalat" w:hAnsi="GHEA Grapalat"/>
          <w:b/>
          <w:bCs/>
          <w:i/>
          <w:lang w:val="en-US"/>
        </w:rPr>
        <w:t>Э</w:t>
      </w:r>
      <w:r w:rsidRPr="005911BC">
        <w:rPr>
          <w:rFonts w:ascii="GHEA Grapalat" w:hAnsi="GHEA Grapalat"/>
          <w:b/>
          <w:bCs/>
          <w:i/>
        </w:rPr>
        <w:t>лектратранспорт Еревана</w:t>
      </w:r>
      <w:r w:rsidRPr="005911BC">
        <w:rPr>
          <w:rFonts w:ascii="GHEA Grapalat" w:hAnsi="GHEA Grapalat"/>
        </w:rPr>
        <w:t>”</w:t>
      </w:r>
      <w:r w:rsidR="00BB28C8" w:rsidRPr="00A542E3">
        <w:rPr>
          <w:rFonts w:ascii="GHEA Grapalat" w:hAnsi="GHEA Grapalat"/>
        </w:rPr>
        <w:t xml:space="preserve">, в лице </w:t>
      </w:r>
      <w:r w:rsidR="00B56ECE">
        <w:rPr>
          <w:rFonts w:ascii="GHEA Grapalat" w:hAnsi="GHEA Grapalat"/>
          <w:lang w:val="en-US"/>
        </w:rPr>
        <w:t>директора С.Беджаняна</w:t>
      </w:r>
      <w:r w:rsidR="00BB28C8" w:rsidRPr="00A542E3">
        <w:rPr>
          <w:rFonts w:ascii="GHEA Grapalat" w:hAnsi="GHEA Grapalat"/>
        </w:rPr>
        <w:t>,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Default="00BB28C8" w:rsidP="00B56ECE">
      <w:pPr>
        <w:ind w:firstLine="708"/>
        <w:jc w:val="both"/>
        <w:rPr>
          <w:ins w:id="17" w:author="Inesa Kocharyan" w:date="2024-02-09T17:30:00Z"/>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w:t>
      </w:r>
      <w:r w:rsidR="00B45501" w:rsidRPr="00812B4F">
        <w:rPr>
          <w:rFonts w:ascii="GHEA Grapalat" w:hAnsi="GHEA Grapalat"/>
        </w:rPr>
        <w:t xml:space="preserve">установленные Приложением N 1 к настоящему Договору (далее-договор) </w:t>
      </w:r>
      <w:r w:rsidR="00B45501" w:rsidRPr="00812B4F">
        <w:rPr>
          <w:rFonts w:ascii="GHEA Grapalat" w:hAnsi="GHEA Grapalat" w:hint="eastAsia"/>
        </w:rPr>
        <w:t>проектной</w:t>
      </w:r>
      <w:r w:rsidR="00B45501" w:rsidRPr="00812B4F">
        <w:rPr>
          <w:rFonts w:ascii="GHEA Grapalat" w:hAnsi="GHEA Grapalat"/>
        </w:rPr>
        <w:t xml:space="preserve"> </w:t>
      </w:r>
      <w:r w:rsidR="00B45501" w:rsidRPr="00812B4F">
        <w:rPr>
          <w:rFonts w:ascii="GHEA Grapalat" w:hAnsi="GHEA Grapalat" w:hint="eastAsia"/>
        </w:rPr>
        <w:t>документацией</w:t>
      </w:r>
      <w:r w:rsidR="00B45501" w:rsidRPr="00812B4F">
        <w:rPr>
          <w:rFonts w:ascii="GHEA Grapalat" w:hAnsi="GHEA Grapalat"/>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B56ECE">
        <w:rPr>
          <w:rFonts w:ascii="GHEA Grapalat" w:hAnsi="GHEA Grapalat"/>
          <w:lang w:val="en-US"/>
        </w:rPr>
        <w:t xml:space="preserve"> </w:t>
      </w:r>
      <w:r w:rsidR="00B56ECE" w:rsidRPr="00B56ECE">
        <w:rPr>
          <w:rFonts w:ascii="GHEA Grapalat" w:hAnsi="GHEA Grapalat"/>
        </w:rPr>
        <w:t>Реконструкция контактной сети улицы Мясникяна</w:t>
      </w:r>
      <w:r w:rsidR="00B56ECE">
        <w:rPr>
          <w:rFonts w:ascii="GHEA Grapalat" w:hAnsi="GHEA Grapalat"/>
          <w:lang w:val="en-US"/>
        </w:rPr>
        <w:t>-</w:t>
      </w:r>
      <w:r w:rsidR="00B56ECE" w:rsidRPr="00B56ECE">
        <w:rPr>
          <w:rFonts w:ascii="GHEA Grapalat" w:hAnsi="GHEA Grapalat"/>
        </w:rPr>
        <w:t>Ачаряна</w:t>
      </w:r>
      <w:r w:rsidR="00B56ECE">
        <w:rPr>
          <w:rFonts w:ascii="GHEA Grapalat" w:hAnsi="GHEA Grapalat"/>
          <w:lang w:val="en-US"/>
        </w:rPr>
        <w:t xml:space="preserve"> </w:t>
      </w:r>
      <w:r w:rsidRPr="009F3DC7">
        <w:rPr>
          <w:rFonts w:ascii="GHEA Grapalat" w:hAnsi="GHEA Grapalat"/>
        </w:rPr>
        <w:t>работы (далее — работа), а Заказчик обязуется принимать выполненную работу и платить за нее.</w:t>
      </w:r>
    </w:p>
    <w:p w:rsidR="00B7135E" w:rsidRPr="009F3DC7" w:rsidRDefault="00B7135E" w:rsidP="00BB28C8">
      <w:pPr>
        <w:widowControl w:val="0"/>
        <w:spacing w:after="160" w:line="360" w:lineRule="auto"/>
        <w:jc w:val="both"/>
        <w:rPr>
          <w:rFonts w:ascii="GHEA Grapalat" w:hAnsi="GHEA Grapalat"/>
        </w:rPr>
      </w:pPr>
      <w:r w:rsidRPr="00B7135E">
        <w:rPr>
          <w:rFonts w:ascii="GHEA Grapalat" w:hAnsi="GHEA Grapalat"/>
        </w:rPr>
        <w:t xml:space="preserve">Неотъемлемой частью настоящего Договора является </w:t>
      </w:r>
      <w:r>
        <w:rPr>
          <w:rFonts w:ascii="GHEA Grapalat" w:hAnsi="GHEA Grapalat"/>
        </w:rPr>
        <w:t>заверение об обязательстве</w:t>
      </w:r>
      <w:r w:rsidRPr="00B7135E">
        <w:rPr>
          <w:rFonts w:ascii="GHEA Grapalat" w:hAnsi="GHEA Grapalat"/>
        </w:rPr>
        <w:t xml:space="preserve"> по установке (использованию) материалов и / или </w:t>
      </w:r>
      <w:r>
        <w:rPr>
          <w:rFonts w:ascii="GHEA Grapalat" w:hAnsi="GHEA Grapalat"/>
        </w:rPr>
        <w:t>приборов</w:t>
      </w:r>
      <w:r w:rsidRPr="00B7135E">
        <w:rPr>
          <w:rFonts w:ascii="GHEA Grapalat" w:hAnsi="GHEA Grapalat"/>
        </w:rPr>
        <w:t xml:space="preserve">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w:t>
      </w:r>
      <w:r>
        <w:rPr>
          <w:rFonts w:ascii="GHEA Grapalat" w:hAnsi="GHEA Grapalat"/>
        </w:rPr>
        <w:t>под</w:t>
      </w:r>
      <w:r w:rsidRPr="00B7135E">
        <w:rPr>
          <w:rFonts w:ascii="GHEA Grapalat" w:hAnsi="GHEA Grapalat"/>
        </w:rPr>
        <w:t xml:space="preserve"> кодом </w:t>
      </w:r>
      <w:r w:rsidRPr="00B56ECE">
        <w:rPr>
          <w:rFonts w:ascii="GHEA Grapalat" w:hAnsi="GHEA Grapalat"/>
        </w:rPr>
        <w:t xml:space="preserve">" </w:t>
      </w:r>
      <w:r w:rsidR="00B56ECE" w:rsidRPr="00B56ECE">
        <w:rPr>
          <w:rFonts w:ascii="GHEA Grapalat" w:hAnsi="GHEA Grapalat"/>
        </w:rPr>
        <w:t>ЕЭТ- BMAShDzB -24/02</w:t>
      </w:r>
      <w:r w:rsidRPr="00B56ECE">
        <w:rPr>
          <w:rFonts w:ascii="GHEA Grapalat" w:hAnsi="GHEA Grapalat"/>
        </w:rPr>
        <w:t>".</w:t>
      </w:r>
    </w:p>
    <w:p w:rsidR="00086B1E"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Подрядчиком </w:t>
      </w:r>
      <w:r w:rsidR="00086B1E" w:rsidRPr="009F3DC7">
        <w:rPr>
          <w:rFonts w:ascii="GHEA Grapalat" w:hAnsi="GHEA Grapalat"/>
        </w:rPr>
        <w:t xml:space="preserve"> в </w:t>
      </w:r>
      <w:r w:rsidR="00086B1E" w:rsidRPr="009F3DC7">
        <w:rPr>
          <w:rFonts w:ascii="GHEA Grapalat" w:hAnsi="GHEA Grapalat"/>
        </w:rPr>
        <w:lastRenderedPageBreak/>
        <w:t xml:space="preserve">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9F3DC7" w:rsidRDefault="00B56ECE" w:rsidP="00B56ECE">
      <w:pPr>
        <w:widowControl w:val="0"/>
        <w:jc w:val="both"/>
        <w:rPr>
          <w:rFonts w:ascii="GHEA Grapalat" w:hAnsi="GHEA Grapalat" w:cs="Times Armenian"/>
          <w:vertAlign w:val="superscript"/>
        </w:rPr>
      </w:pPr>
      <w:r>
        <w:rPr>
          <w:rFonts w:ascii="GHEA Grapalat" w:hAnsi="GHEA Grapalat"/>
          <w:lang w:val="en-US"/>
        </w:rPr>
        <w:t>25.12.2024г</w:t>
      </w:r>
      <w:r w:rsidR="00BB28C8"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установлены календарным графиком, представленным в Приложении 2 к настоящему Договору</w:t>
      </w:r>
      <w:r w:rsidR="00086B1E" w:rsidRPr="009F3DC7">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материалами</w:t>
      </w:r>
      <w:r w:rsidR="002D456F" w:rsidRPr="009F3DC7">
        <w:rPr>
          <w:rFonts w:ascii="GHEA Grapalat" w:hAnsi="GHEA Grapalat"/>
        </w:rPr>
        <w:t xml:space="preserve"> </w:t>
      </w:r>
      <w:r w:rsidRPr="009F3DC7">
        <w:rPr>
          <w:rFonts w:ascii="GHEA Grapalat" w:hAnsi="GHEA Grapalat"/>
        </w:rPr>
        <w:t xml:space="preserve">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w:t>
      </w:r>
      <w:r w:rsidRPr="009F3DC7">
        <w:rPr>
          <w:rFonts w:ascii="GHEA Grapalat" w:hAnsi="GHEA Grapalat"/>
        </w:rPr>
        <w:lastRenderedPageBreak/>
        <w:t xml:space="preserve">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7135E" w:rsidRPr="009F3DC7" w:rsidRDefault="00BB28C8" w:rsidP="00B7135E">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 xml:space="preserve">выполненная Подрядчиком работа не соответствует требованиям, установленным </w:t>
      </w:r>
      <w:r w:rsidR="00B7135E">
        <w:rPr>
          <w:rFonts w:ascii="GHEA Grapalat" w:hAnsi="GHEA Grapalat"/>
        </w:rPr>
        <w:t xml:space="preserve"> пунктами 1.1 и</w:t>
      </w:r>
      <w:r w:rsidR="00B45501">
        <w:rPr>
          <w:rFonts w:ascii="GHEA Grapalat" w:hAnsi="GHEA Grapalat"/>
        </w:rPr>
        <w:t>ли</w:t>
      </w:r>
      <w:r w:rsidR="00B7135E">
        <w:rPr>
          <w:rFonts w:ascii="GHEA Grapalat" w:hAnsi="GHEA Grapalat"/>
        </w:rPr>
        <w:t xml:space="preserve"> 1.2 настоящего договора</w:t>
      </w:r>
      <w:r w:rsidR="00B7135E"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Default="00BB28C8" w:rsidP="00BB28C8">
      <w:pPr>
        <w:widowControl w:val="0"/>
        <w:tabs>
          <w:tab w:val="left" w:pos="1276"/>
        </w:tabs>
        <w:spacing w:after="160" w:line="360" w:lineRule="auto"/>
        <w:ind w:firstLine="567"/>
        <w:jc w:val="both"/>
        <w:rPr>
          <w:ins w:id="18" w:author="Inesa Kocharyan" w:date="2024-02-09T17:41: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3234B7" w:rsidRPr="003B0CA7" w:rsidRDefault="003234B7" w:rsidP="003234B7">
      <w:pPr>
        <w:pStyle w:val="HTMLPreformatted"/>
        <w:shd w:val="clear" w:color="auto" w:fill="F8F9FA"/>
        <w:spacing w:line="540" w:lineRule="atLeast"/>
        <w:jc w:val="both"/>
        <w:rPr>
          <w:rFonts w:ascii="GHEA Grapalat" w:hAnsi="GHEA Grapalat"/>
          <w:sz w:val="24"/>
          <w:szCs w:val="24"/>
          <w:lang w:val="ru-RU"/>
        </w:rPr>
      </w:pPr>
      <w:r w:rsidRPr="003B0CA7">
        <w:rPr>
          <w:rFonts w:ascii="GHEA Grapalat" w:hAnsi="GHEA Grapalat" w:cs="Times New Roman"/>
          <w:sz w:val="24"/>
          <w:szCs w:val="24"/>
          <w:lang w:val="ru-RU" w:eastAsia="ru-RU" w:bidi="ru-RU"/>
        </w:rPr>
        <w:t>3.</w:t>
      </w:r>
      <w:r w:rsidRPr="003B0CA7">
        <w:rPr>
          <w:rFonts w:ascii="GHEA Grapalat" w:hAnsi="GHEA Grapalat"/>
          <w:sz w:val="24"/>
          <w:szCs w:val="24"/>
          <w:lang w:val="ru-RU"/>
        </w:rPr>
        <w:t>2.5 Предоставить Подрядчику письменное согласие, предусмотренное подпунктом 2 пункта 3.4.3 договора, в течение ....... дней.</w:t>
      </w:r>
    </w:p>
    <w:p w:rsidR="003234B7" w:rsidRPr="003B0CA7" w:rsidRDefault="00772CBC" w:rsidP="00BB28C8">
      <w:pPr>
        <w:widowControl w:val="0"/>
        <w:tabs>
          <w:tab w:val="left" w:pos="1276"/>
        </w:tabs>
        <w:spacing w:after="160" w:line="360" w:lineRule="auto"/>
        <w:ind w:firstLine="567"/>
        <w:jc w:val="both"/>
        <w:rPr>
          <w:rFonts w:ascii="GHEA Grapalat" w:hAnsi="GHEA Grapalat" w:cs="Times Armenian"/>
        </w:rPr>
      </w:pPr>
      <w:r w:rsidRPr="003B0CA7">
        <w:rPr>
          <w:rFonts w:ascii="GHEA Grapalat" w:hAnsi="GHEA Grapalat" w:cs="Times Armenian"/>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3C0805"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CF1054" w:rsidRDefault="00BB28C8" w:rsidP="00BB28C8">
      <w:pPr>
        <w:widowControl w:val="0"/>
        <w:tabs>
          <w:tab w:val="left" w:pos="1276"/>
        </w:tabs>
        <w:spacing w:after="160" w:line="360" w:lineRule="auto"/>
        <w:ind w:firstLine="567"/>
        <w:jc w:val="both"/>
        <w:rPr>
          <w:ins w:id="19" w:author="Inesa Kocharyan" w:date="2024-02-09T17:45:00Z"/>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Обеспечивать</w:t>
      </w:r>
      <w:ins w:id="20" w:author="Inesa Kocharyan" w:date="2024-02-09T17:45:00Z">
        <w:r w:rsidR="00CF1054">
          <w:rPr>
            <w:rFonts w:ascii="GHEA Grapalat" w:hAnsi="GHEA Grapalat"/>
          </w:rPr>
          <w:t>:</w:t>
        </w:r>
      </w:ins>
    </w:p>
    <w:p w:rsidR="00DD6BD8" w:rsidRDefault="00CF1054" w:rsidP="00BB28C8">
      <w:pPr>
        <w:widowControl w:val="0"/>
        <w:tabs>
          <w:tab w:val="left" w:pos="1276"/>
        </w:tabs>
        <w:spacing w:after="160" w:line="360" w:lineRule="auto"/>
        <w:ind w:firstLine="567"/>
        <w:jc w:val="both"/>
        <w:rPr>
          <w:rFonts w:ascii="GHEA Grapalat" w:hAnsi="GHEA Grapalat"/>
        </w:rPr>
      </w:pPr>
      <w:r>
        <w:rPr>
          <w:rFonts w:ascii="GHEA Grapalat" w:hAnsi="GHEA Grapalat"/>
        </w:rPr>
        <w:t>1)</w:t>
      </w:r>
      <w:r w:rsidR="00DD6BD8" w:rsidRPr="00EA596B">
        <w:rPr>
          <w:rFonts w:ascii="GHEA Grapalat" w:hAnsi="GHEA Grapalat"/>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rsidR="00CF1054" w:rsidRPr="009F3DC7" w:rsidRDefault="00CF1054" w:rsidP="00BB28C8">
      <w:pPr>
        <w:widowControl w:val="0"/>
        <w:tabs>
          <w:tab w:val="left" w:pos="1276"/>
        </w:tabs>
        <w:spacing w:after="160" w:line="360" w:lineRule="auto"/>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w:t>
      </w:r>
      <w:r w:rsidRPr="009F3DC7">
        <w:rPr>
          <w:rFonts w:ascii="GHEA Grapalat" w:hAnsi="GHEA Grapalat"/>
        </w:rPr>
        <w:lastRenderedPageBreak/>
        <w:t>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Pr>
          <w:rFonts w:ascii="GHEA Grapalat" w:hAnsi="GHEA Grapalat"/>
        </w:rPr>
        <w:t xml:space="preserve"> </w:t>
      </w:r>
      <w:r w:rsidR="00A3793B"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92053F">
        <w:rPr>
          <w:rFonts w:ascii="GHEA Grapalat" w:hAnsi="GHEA Grapalat"/>
        </w:rPr>
        <w:t xml:space="preserve"> </w:t>
      </w:r>
      <w:r w:rsidR="0092053F"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5"/>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sidR="00B56ECE">
        <w:rPr>
          <w:rFonts w:ascii="GHEA Grapalat" w:hAnsi="GHEA Grapalat"/>
          <w:lang w:val="en-US"/>
        </w:rPr>
        <w:t>-</w:t>
      </w:r>
      <w:r w:rsidRPr="009F3DC7">
        <w:rPr>
          <w:rFonts w:ascii="GHEA Grapalat" w:hAnsi="GHEA Grapalat"/>
        </w:rPr>
        <w:t xml:space="preserve"> </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F742F9" w:rsidRDefault="00563671" w:rsidP="00563671">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Default="00F742F9" w:rsidP="00563671">
      <w:pPr>
        <w:widowControl w:val="0"/>
        <w:tabs>
          <w:tab w:val="left" w:pos="1134"/>
        </w:tabs>
        <w:spacing w:after="160" w:line="340" w:lineRule="auto"/>
        <w:ind w:firstLine="567"/>
        <w:jc w:val="both"/>
        <w:rPr>
          <w:rFonts w:ascii="GHEA Grapalat" w:hAnsi="GHEA Grapalat" w:cs="Sylfaen"/>
        </w:rPr>
      </w:pPr>
      <w:r w:rsidRPr="00477D2B">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Pr>
          <w:rFonts w:ascii="GHEA Grapalat" w:hAnsi="GHEA Grapalat" w:cs="Sylfaen"/>
        </w:rPr>
        <w:t>ого</w:t>
      </w:r>
      <w:r w:rsidRPr="00477D2B">
        <w:rPr>
          <w:rFonts w:ascii="GHEA Grapalat" w:hAnsi="GHEA Grapalat" w:cs="Sylfaen"/>
        </w:rPr>
        <w:t xml:space="preserve"> </w:t>
      </w:r>
      <w:r>
        <w:rPr>
          <w:rFonts w:ascii="GHEA Grapalat" w:hAnsi="GHEA Grapalat" w:cs="Sylfaen"/>
        </w:rPr>
        <w:t>надзора</w:t>
      </w:r>
      <w:r w:rsidRPr="00477D2B">
        <w:rPr>
          <w:rFonts w:ascii="GHEA Grapalat" w:hAnsi="GHEA Grapalat" w:cs="Sylfaen"/>
        </w:rPr>
        <w:t xml:space="preserve"> за выполнением </w:t>
      </w:r>
      <w:r>
        <w:rPr>
          <w:rFonts w:ascii="GHEA Grapalat" w:hAnsi="GHEA Grapalat" w:cs="Sylfaen"/>
        </w:rPr>
        <w:t xml:space="preserve">данных </w:t>
      </w:r>
      <w:r w:rsidRPr="00477D2B">
        <w:rPr>
          <w:rFonts w:ascii="GHEA Grapalat" w:hAnsi="GHEA Grapalat" w:cs="Sylfaen"/>
        </w:rPr>
        <w:t>строительных работ.</w:t>
      </w:r>
      <w:r w:rsidR="00A039C5" w:rsidRPr="00A039C5">
        <w:rPr>
          <w:rFonts w:ascii="GHEA Grapalat" w:hAnsi="GHEA Grapalat" w:cs="Sylfaen"/>
          <w:vertAlign w:val="superscript"/>
        </w:rPr>
        <w:t>27.1</w:t>
      </w:r>
      <w:r w:rsidR="00563671">
        <w:rPr>
          <w:rFonts w:ascii="GHEA Grapalat" w:hAnsi="GHEA Grapalat"/>
        </w:rPr>
        <w:t xml:space="preserve">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4.</w:t>
      </w:r>
      <w:r w:rsidR="00C30550">
        <w:rPr>
          <w:rFonts w:ascii="GHEA Grapalat" w:hAnsi="GHEA Grapalat"/>
        </w:rPr>
        <w:t>3</w:t>
      </w:r>
      <w:r>
        <w:rPr>
          <w:rFonts w:ascii="GHEA Grapalat" w:hAnsi="GHEA Grapalat"/>
        </w:rPr>
        <w:t>.</w:t>
      </w:r>
      <w:r>
        <w:rPr>
          <w:rFonts w:ascii="GHEA Grapalat" w:hAnsi="GHEA Grapalat"/>
        </w:rPr>
        <w:tab/>
        <w:t xml:space="preserve">Заказчик в течение </w:t>
      </w:r>
      <w:r w:rsidR="006754BB">
        <w:rPr>
          <w:rFonts w:ascii="GHEA Grapalat" w:hAnsi="GHEA Grapalat"/>
          <w:lang w:val="en-US"/>
        </w:rPr>
        <w:t>10</w:t>
      </w:r>
      <w:r>
        <w:rPr>
          <w:rFonts w:ascii="GHEA Grapalat" w:hAnsi="GHEA Grapalat"/>
        </w:rPr>
        <w:t xml:space="preserve">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 xml:space="preserve">до приемки завершенного строительного объекта комиссия, сформированная в соответствии с постановлением Правительства Республики </w:t>
      </w:r>
      <w:r>
        <w:rPr>
          <w:rFonts w:ascii="GHEA Grapalat" w:hAnsi="GHEA Grapalat"/>
          <w:sz w:val="24"/>
          <w:szCs w:val="24"/>
        </w:rPr>
        <w:lastRenderedPageBreak/>
        <w:t>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драмов РА, из которых (_______________) драмов РА составляют НДС. Цена включает все осуществляемые Подрядчиком расходы.</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666775" w:rsidRDefault="00BB28C8" w:rsidP="00E21361">
      <w:pPr>
        <w:widowControl w:val="0"/>
        <w:tabs>
          <w:tab w:val="left" w:pos="1134"/>
        </w:tabs>
        <w:spacing w:after="160" w:line="360" w:lineRule="auto"/>
        <w:ind w:firstLine="567"/>
        <w:jc w:val="both"/>
        <w:rPr>
          <w:ins w:id="21" w:author="Vardan" w:date="2022-10-29T23:33: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6A4B0D" w:rsidRDefault="003D07B5" w:rsidP="006A2F70">
      <w:pPr>
        <w:spacing w:line="360" w:lineRule="auto"/>
        <w:jc w:val="both"/>
        <w:rPr>
          <w:rFonts w:ascii="GHEA Grapalat" w:hAnsi="GHEA Grapalat"/>
        </w:rPr>
      </w:pPr>
      <w:r>
        <w:rPr>
          <w:rFonts w:ascii="GHEA Grapalat" w:hAnsi="GHEA Grapalat"/>
        </w:rPr>
        <w:lastRenderedPageBreak/>
        <w:t xml:space="preserve">     </w:t>
      </w:r>
      <w:r w:rsidR="00BB28C8" w:rsidRPr="009F3DC7">
        <w:rPr>
          <w:rFonts w:ascii="GHEA Grapalat" w:hAnsi="GHEA Grapalat"/>
        </w:rPr>
        <w:t xml:space="preserve">Перечисление денежных средств производится на основании акта сдачи-приемки в </w:t>
      </w:r>
      <w:r w:rsidR="00E02310">
        <w:rPr>
          <w:rFonts w:ascii="GHEA Grapalat" w:hAnsi="GHEA Grapalat"/>
        </w:rPr>
        <w:t>течение месяцев</w:t>
      </w:r>
      <w:r w:rsidR="00BB28C8" w:rsidRPr="009F3DC7">
        <w:rPr>
          <w:rFonts w:ascii="GHEA Grapalat" w:hAnsi="GHEA Grapalat"/>
        </w:rPr>
        <w:t>, предусмотренны</w:t>
      </w:r>
      <w:r w:rsidR="00E02310">
        <w:rPr>
          <w:rFonts w:ascii="GHEA Grapalat" w:hAnsi="GHEA Grapalat"/>
        </w:rPr>
        <w:t>х</w:t>
      </w:r>
      <w:r w:rsidR="00BB28C8" w:rsidRPr="009F3DC7">
        <w:rPr>
          <w:rFonts w:ascii="GHEA Grapalat" w:hAnsi="GHEA Grapalat"/>
        </w:rPr>
        <w:t xml:space="preserve"> графиком оплаты договора (Приложение № 2), но не позднее чем до </w:t>
      </w:r>
      <w:r w:rsidR="00E02310">
        <w:rPr>
          <w:rFonts w:ascii="GHEA Grapalat" w:hAnsi="GHEA Grapalat"/>
        </w:rPr>
        <w:t xml:space="preserve">----ого </w:t>
      </w:r>
      <w:r w:rsidR="00BB28C8" w:rsidRPr="009F3DC7">
        <w:rPr>
          <w:rFonts w:ascii="GHEA Grapalat" w:hAnsi="GHEA Grapalat"/>
        </w:rPr>
        <w:t xml:space="preserve"> декабря данного года. </w:t>
      </w:r>
    </w:p>
    <w:p w:rsidR="006A4B0D" w:rsidRPr="001762F4" w:rsidRDefault="006A4B0D" w:rsidP="006A4B0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rsidR="001167B6" w:rsidRDefault="001167B6" w:rsidP="001167B6">
      <w:pPr>
        <w:pStyle w:val="HTMLPreformatted"/>
        <w:shd w:val="clear" w:color="auto" w:fill="F8F9FA"/>
        <w:spacing w:line="540" w:lineRule="atLeast"/>
        <w:jc w:val="both"/>
        <w:rPr>
          <w:rFonts w:ascii="GHEA Grapalat" w:hAnsi="GHEA Grapalat" w:cs="Times New Roman"/>
          <w:sz w:val="24"/>
          <w:szCs w:val="24"/>
          <w:lang w:val="ru-RU" w:eastAsia="ru-RU" w:bidi="ru-RU"/>
        </w:rPr>
      </w:pPr>
      <w:r w:rsidRPr="00391653">
        <w:rPr>
          <w:rFonts w:ascii="GHEA Grapalat" w:hAnsi="GHEA Grapalat"/>
          <w:lang w:val="ru-RU"/>
        </w:rPr>
        <w:t>5.4</w:t>
      </w:r>
      <w:r>
        <w:rPr>
          <w:rFonts w:ascii="GHEA Grapalat" w:hAnsi="GHEA Grapalat"/>
          <w:lang w:val="ru-RU"/>
        </w:rPr>
        <w:t xml:space="preserve"> </w:t>
      </w:r>
      <w:r>
        <w:rPr>
          <w:rFonts w:ascii="GHEA Grapalat" w:hAnsi="GHEA Grapalat" w:cs="Times New Roman"/>
          <w:sz w:val="24"/>
          <w:szCs w:val="24"/>
          <w:lang w:val="ru-RU" w:eastAsia="ru-RU" w:bidi="ru-RU"/>
        </w:rPr>
        <w:t>В</w:t>
      </w:r>
      <w:r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rsidR="001167B6" w:rsidRDefault="001167B6" w:rsidP="001167B6">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ВС= ЦУ/СЦxОР где:</w:t>
      </w:r>
    </w:p>
    <w:p w:rsidR="001167B6" w:rsidRPr="00391653" w:rsidRDefault="001167B6" w:rsidP="001167B6">
      <w:pPr>
        <w:pStyle w:val="HTMLPreformatted"/>
        <w:shd w:val="clear" w:color="auto" w:fill="F8F9FA"/>
        <w:spacing w:line="540" w:lineRule="atLeast"/>
        <w:rPr>
          <w:rFonts w:ascii="GHEA Grapalat" w:hAnsi="GHEA Grapalat" w:cs="Times New Roman"/>
          <w:sz w:val="24"/>
          <w:szCs w:val="24"/>
          <w:lang w:val="ru-RU" w:eastAsia="ru-RU" w:bidi="ru-RU"/>
        </w:rPr>
      </w:pPr>
      <w:r w:rsidRPr="00391653">
        <w:rPr>
          <w:rFonts w:ascii="GHEA Grapalat" w:hAnsi="GHEA Grapalat" w:cs="Times New Roman"/>
          <w:sz w:val="24"/>
          <w:szCs w:val="24"/>
          <w:lang w:val="ru-RU" w:eastAsia="ru-RU" w:bidi="ru-RU"/>
        </w:rPr>
        <w:t>ЦУ -</w:t>
      </w:r>
      <w:r w:rsidRPr="001167B6">
        <w:rPr>
          <w:rFonts w:ascii="GHEA Grapalat" w:hAnsi="GHEA Grapalat" w:cs="Times New Roman"/>
          <w:sz w:val="24"/>
          <w:szCs w:val="24"/>
          <w:lang w:val="ru-RU" w:eastAsia="ru-RU" w:bidi="ru-RU"/>
        </w:rPr>
        <w:t xml:space="preserve"> цена, указанная в пункте 5.1 договора (если включено более одного лота, то цена данного лота);</w:t>
      </w:r>
    </w:p>
    <w:p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1167B6" w:rsidRPr="00127380" w:rsidRDefault="001167B6" w:rsidP="001167B6">
      <w:pPr>
        <w:widowControl w:val="0"/>
        <w:tabs>
          <w:tab w:val="num" w:pos="1134"/>
        </w:tabs>
        <w:spacing w:after="160" w:line="360" w:lineRule="auto"/>
        <w:ind w:firstLine="567"/>
        <w:jc w:val="both"/>
        <w:rPr>
          <w:rFonts w:ascii="GHEA Grapalat" w:hAnsi="GHEA Grapalat"/>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p>
    <w:p w:rsidR="006A4B0D" w:rsidRDefault="006A4B0D">
      <w:pPr>
        <w:rPr>
          <w:rFonts w:ascii="GHEA Grapalat" w:hAnsi="GHEA Grapalat"/>
          <w:b/>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lastRenderedPageBreak/>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6"/>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6B6561">
        <w:rPr>
          <w:rFonts w:ascii="GHEA Grapalat" w:hAnsi="GHEA Grapalat"/>
        </w:rPr>
        <w:t>,</w:t>
      </w:r>
      <w:r w:rsidRPr="009F3DC7">
        <w:rPr>
          <w:rFonts w:ascii="GHEA Grapalat" w:hAnsi="GHEA Grapalat"/>
        </w:rPr>
        <w:t xml:space="preserve"> 6.3 </w:t>
      </w:r>
      <w:r w:rsidR="006B6561" w:rsidRPr="009F3DC7">
        <w:rPr>
          <w:rFonts w:ascii="GHEA Grapalat" w:hAnsi="GHEA Grapalat"/>
        </w:rPr>
        <w:t>и</w:t>
      </w:r>
      <w:r w:rsidR="006B6561">
        <w:rPr>
          <w:rFonts w:ascii="GHEA Grapalat" w:hAnsi="GHEA Grapalat"/>
        </w:rPr>
        <w:t xml:space="preserve"> 6.5.1</w:t>
      </w:r>
      <w:r w:rsidR="006B6561" w:rsidRPr="009F3DC7">
        <w:rPr>
          <w:rFonts w:ascii="GHEA Grapalat" w:hAnsi="GHEA Grapalat"/>
        </w:rPr>
        <w:t xml:space="preserve"> </w:t>
      </w:r>
      <w:r w:rsidRPr="009F3DC7">
        <w:rPr>
          <w:rFonts w:ascii="GHEA Grapalat" w:hAnsi="GHEA Grapalat"/>
        </w:rPr>
        <w:t>договора пеня и штраф исчисляются и зачитываются вместе с суммами, уплачиваемыми Подрядчику.</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263C5" w:rsidRPr="00477D2B" w:rsidRDefault="00B54A07" w:rsidP="006263C5">
      <w:pPr>
        <w:widowControl w:val="0"/>
        <w:tabs>
          <w:tab w:val="left" w:pos="1134"/>
        </w:tabs>
        <w:spacing w:after="160" w:line="360" w:lineRule="auto"/>
        <w:ind w:firstLine="567"/>
        <w:jc w:val="both"/>
        <w:rPr>
          <w:rFonts w:ascii="GHEA Grapalat" w:hAnsi="GHEA Grapalat"/>
        </w:rPr>
      </w:pPr>
      <w:r>
        <w:rPr>
          <w:rFonts w:ascii="GHEA Grapalat" w:hAnsi="GHEA Grapalat"/>
        </w:rPr>
        <w:t>6.5.1.</w:t>
      </w:r>
      <w:r w:rsidR="006263C5" w:rsidRPr="006263C5">
        <w:rPr>
          <w:rFonts w:ascii="GHEA Grapalat" w:hAnsi="GHEA Grapalat"/>
        </w:rPr>
        <w:t xml:space="preserve"> </w:t>
      </w:r>
      <w:r w:rsidR="006263C5" w:rsidRPr="00477D2B">
        <w:rPr>
          <w:rFonts w:ascii="GHEA Grapalat" w:hAnsi="GHEA Grapalat"/>
        </w:rPr>
        <w:t>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477D2B">
        <w:rPr>
          <w:rFonts w:ascii="GHEA Grapalat" w:hAnsi="GHEA Grapalat"/>
          <w:vertAlign w:val="superscript"/>
        </w:rPr>
        <w:t>31.1</w:t>
      </w:r>
    </w:p>
    <w:tbl>
      <w:tblPr>
        <w:tblStyle w:val="TableGrid"/>
        <w:tblW w:w="0" w:type="auto"/>
        <w:tblLook w:val="04A0" w:firstRow="1" w:lastRow="0" w:firstColumn="1" w:lastColumn="0" w:noHBand="0" w:noVBand="1"/>
      </w:tblPr>
      <w:tblGrid>
        <w:gridCol w:w="2631"/>
        <w:gridCol w:w="2631"/>
        <w:gridCol w:w="2632"/>
      </w:tblGrid>
      <w:tr w:rsidR="006263C5" w:rsidTr="00476E9A">
        <w:tc>
          <w:tcPr>
            <w:tcW w:w="2631" w:type="dxa"/>
            <w:tcBorders>
              <w:top w:val="single" w:sz="4" w:space="0" w:color="auto"/>
              <w:left w:val="single" w:sz="4" w:space="0" w:color="auto"/>
              <w:bottom w:val="single" w:sz="4" w:space="0" w:color="auto"/>
              <w:right w:val="single" w:sz="4" w:space="0" w:color="auto"/>
            </w:tcBorders>
            <w:hideMark/>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rPr>
              <w:t>N</w:t>
            </w:r>
          </w:p>
        </w:tc>
        <w:tc>
          <w:tcPr>
            <w:tcW w:w="2631" w:type="dxa"/>
            <w:tcBorders>
              <w:top w:val="single" w:sz="4" w:space="0" w:color="auto"/>
              <w:left w:val="single" w:sz="4" w:space="0" w:color="auto"/>
              <w:bottom w:val="single" w:sz="4" w:space="0" w:color="auto"/>
              <w:right w:val="single" w:sz="4" w:space="0" w:color="auto"/>
            </w:tcBorders>
            <w:hideMark/>
          </w:tcPr>
          <w:p w:rsidR="006263C5" w:rsidRPr="005967A5"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hy-AM" w:eastAsia="en-US"/>
              </w:rPr>
            </w:pPr>
            <w:r w:rsidRPr="005967A5">
              <w:rPr>
                <w:rFonts w:ascii="GHEA Grapalat" w:hAnsi="GHEA Grapalat" w:cs="Sylfaen"/>
                <w:sz w:val="20"/>
                <w:szCs w:val="20"/>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rsidR="006263C5" w:rsidRPr="005967A5"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en-US" w:eastAsia="en-US"/>
              </w:rPr>
            </w:pPr>
            <w:r w:rsidRPr="005967A5">
              <w:rPr>
                <w:rFonts w:ascii="GHEA Grapalat" w:hAnsi="GHEA Grapalat"/>
                <w:sz w:val="20"/>
                <w:szCs w:val="20"/>
                <w:u w:val="single"/>
                <w:lang w:val="en-US"/>
              </w:rPr>
              <w:t>О</w:t>
            </w:r>
            <w:r w:rsidRPr="005967A5">
              <w:rPr>
                <w:rFonts w:ascii="GHEA Grapalat" w:hAnsi="GHEA Grapalat"/>
                <w:sz w:val="20"/>
                <w:szCs w:val="20"/>
                <w:u w:val="single"/>
              </w:rPr>
              <w:t>тветственност</w:t>
            </w:r>
            <w:r w:rsidRPr="005967A5">
              <w:rPr>
                <w:rFonts w:ascii="GHEA Grapalat" w:hAnsi="GHEA Grapalat"/>
                <w:sz w:val="20"/>
                <w:szCs w:val="20"/>
                <w:u w:val="single"/>
                <w:lang w:val="en-US"/>
              </w:rPr>
              <w:t>ь</w:t>
            </w:r>
          </w:p>
        </w:tc>
      </w:tr>
      <w:tr w:rsidR="006263C5" w:rsidTr="00476E9A">
        <w:tc>
          <w:tcPr>
            <w:tcW w:w="2631" w:type="dxa"/>
            <w:tcBorders>
              <w:top w:val="single" w:sz="4" w:space="0" w:color="auto"/>
              <w:left w:val="single" w:sz="4" w:space="0" w:color="auto"/>
              <w:bottom w:val="single" w:sz="4" w:space="0" w:color="auto"/>
              <w:right w:val="single" w:sz="4" w:space="0" w:color="auto"/>
            </w:tcBorders>
          </w:tcPr>
          <w:p w:rsidR="006263C5" w:rsidRPr="00CB4181" w:rsidRDefault="00CB4181" w:rsidP="00476E9A">
            <w:pPr>
              <w:pStyle w:val="NormalWeb"/>
              <w:spacing w:before="0" w:beforeAutospacing="0" w:after="0" w:afterAutospacing="0" w:line="360" w:lineRule="auto"/>
              <w:jc w:val="center"/>
              <w:rPr>
                <w:rFonts w:ascii="GHEA Grapalat" w:hAnsi="GHEA Grapalat" w:cs="Sylfaen"/>
                <w:sz w:val="20"/>
                <w:szCs w:val="20"/>
                <w:lang w:val="en-US" w:eastAsia="en-US"/>
              </w:rPr>
            </w:pPr>
            <w:r>
              <w:rPr>
                <w:rFonts w:ascii="GHEA Grapalat" w:hAnsi="GHEA Grapalat" w:cs="Sylfaen"/>
                <w:sz w:val="20"/>
                <w:szCs w:val="20"/>
                <w:lang w:val="en-US" w:eastAsia="en-US"/>
              </w:rPr>
              <w:t>1</w:t>
            </w:r>
          </w:p>
        </w:tc>
        <w:tc>
          <w:tcPr>
            <w:tcW w:w="2631" w:type="dxa"/>
            <w:tcBorders>
              <w:top w:val="single" w:sz="4" w:space="0" w:color="auto"/>
              <w:left w:val="single" w:sz="4" w:space="0" w:color="auto"/>
              <w:bottom w:val="single" w:sz="4" w:space="0" w:color="auto"/>
              <w:right w:val="single" w:sz="4" w:space="0" w:color="auto"/>
            </w:tcBorders>
          </w:tcPr>
          <w:p w:rsidR="006263C5" w:rsidRDefault="00CB4181" w:rsidP="00476E9A">
            <w:pPr>
              <w:pStyle w:val="NormalWeb"/>
              <w:spacing w:before="0" w:beforeAutospacing="0" w:after="0" w:afterAutospacing="0" w:line="360" w:lineRule="auto"/>
              <w:jc w:val="center"/>
              <w:rPr>
                <w:rFonts w:ascii="GHEA Grapalat" w:hAnsi="GHEA Grapalat" w:cs="Sylfaen"/>
                <w:sz w:val="20"/>
                <w:szCs w:val="20"/>
                <w:lang w:val="hy-AM" w:eastAsia="en-US"/>
              </w:rPr>
            </w:pPr>
            <w:r w:rsidRPr="00CB4181">
              <w:rPr>
                <w:rFonts w:ascii="GHEA Grapalat" w:hAnsi="GHEA Grapalat" w:cs="Sylfaen"/>
                <w:sz w:val="20"/>
                <w:szCs w:val="20"/>
                <w:lang w:val="hy-AM" w:eastAsia="en-US"/>
              </w:rPr>
              <w:t>Нарушение требований, определенных проектно-сметной документацией.</w:t>
            </w:r>
          </w:p>
        </w:tc>
        <w:tc>
          <w:tcPr>
            <w:tcW w:w="2632" w:type="dxa"/>
            <w:tcBorders>
              <w:top w:val="single" w:sz="4" w:space="0" w:color="auto"/>
              <w:left w:val="single" w:sz="4" w:space="0" w:color="auto"/>
              <w:bottom w:val="single" w:sz="4" w:space="0" w:color="auto"/>
              <w:right w:val="single" w:sz="4" w:space="0" w:color="auto"/>
            </w:tcBorders>
          </w:tcPr>
          <w:p w:rsidR="006263C5" w:rsidRDefault="00CB4181" w:rsidP="00476E9A">
            <w:pPr>
              <w:pStyle w:val="NormalWeb"/>
              <w:spacing w:before="0" w:beforeAutospacing="0" w:after="0" w:afterAutospacing="0" w:line="360" w:lineRule="auto"/>
              <w:jc w:val="center"/>
              <w:rPr>
                <w:rFonts w:ascii="GHEA Grapalat" w:hAnsi="GHEA Grapalat" w:cs="Sylfaen"/>
                <w:sz w:val="20"/>
                <w:szCs w:val="20"/>
                <w:lang w:val="hy-AM" w:eastAsia="en-US"/>
              </w:rPr>
            </w:pPr>
            <w:r w:rsidRPr="00CB4181">
              <w:rPr>
                <w:rFonts w:ascii="GHEA Grapalat" w:hAnsi="GHEA Grapalat" w:cs="Sylfaen"/>
                <w:sz w:val="20"/>
                <w:szCs w:val="20"/>
                <w:lang w:val="hy-AM" w:eastAsia="en-US"/>
              </w:rPr>
              <w:t>Взимается штраф в размере 0,5 процента от общей суммы, указанной в договоре.</w:t>
            </w:r>
          </w:p>
        </w:tc>
      </w:tr>
    </w:tbl>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 xml:space="preserve">В непредусмотренных договором случаях за неисполнение или </w:t>
      </w:r>
      <w:r w:rsidRPr="009F3DC7">
        <w:rPr>
          <w:rFonts w:ascii="GHEA Grapalat" w:hAnsi="GHEA Grapalat"/>
        </w:rPr>
        <w:lastRenderedPageBreak/>
        <w:t>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w:t>
      </w:r>
      <w:r w:rsidRPr="00862ABD">
        <w:rPr>
          <w:rFonts w:ascii="GHEA Grapalat" w:hAnsi="GHEA Grapalat"/>
          <w:spacing w:val="-4"/>
        </w:rPr>
        <w:lastRenderedPageBreak/>
        <w:t>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92A7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 xml:space="preserve">в случае замены субподрядчика в течение исполнения договора </w:t>
      </w:r>
      <w:r w:rsidRPr="009F3DC7">
        <w:rPr>
          <w:rFonts w:ascii="GHEA Grapalat" w:hAnsi="GHEA Grapalat"/>
        </w:rPr>
        <w:lastRenderedPageBreak/>
        <w:t>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7"/>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8"/>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w:t>
      </w:r>
      <w:r w:rsidRPr="009F3DC7">
        <w:rPr>
          <w:rFonts w:ascii="GHEA Grapalat" w:hAnsi="GHEA Grapalat"/>
        </w:rPr>
        <w:lastRenderedPageBreak/>
        <w:t>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w:t>
      </w:r>
      <w:r w:rsidRPr="009F3DC7">
        <w:rPr>
          <w:rFonts w:ascii="GHEA Grapalat" w:hAnsi="GHEA Grapalat"/>
        </w:rPr>
        <w:lastRenderedPageBreak/>
        <w:t>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Pr="00CB4181"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CB4181">
        <w:rPr>
          <w:rFonts w:ascii="GHEA Grapalat" w:hAnsi="GHEA Grapalat"/>
          <w:b/>
        </w:rPr>
        <w:t xml:space="preserve"> </w:t>
      </w:r>
      <w:r w:rsidR="00CB4181" w:rsidRPr="00CB4181">
        <w:rPr>
          <w:rFonts w:ascii="GHEA Grapalat" w:hAnsi="GHEA Grapalat"/>
          <w:b/>
        </w:rPr>
        <w:t>РЕКОНСТРУКЦИЯ КОНТАКТНОЙ СЕТИ УЛИЦЫ МЯСНИКЯНА</w:t>
      </w:r>
      <w:r w:rsidR="00CB4181">
        <w:rPr>
          <w:rFonts w:ascii="GHEA Grapalat" w:hAnsi="GHEA Grapalat"/>
          <w:b/>
          <w:lang w:val="en-US"/>
        </w:rPr>
        <w:t>-</w:t>
      </w:r>
      <w:r w:rsidR="00CB4181" w:rsidRPr="00CB4181">
        <w:rPr>
          <w:rFonts w:ascii="GHEA Grapalat" w:hAnsi="GHEA Grapalat"/>
          <w:b/>
        </w:rPr>
        <w:t xml:space="preserve"> АЧАРЯНА</w:t>
      </w:r>
    </w:p>
    <w:p w:rsidR="000A359E" w:rsidRDefault="000A359E" w:rsidP="00BB28C8">
      <w:pPr>
        <w:widowControl w:val="0"/>
        <w:spacing w:after="160" w:line="360" w:lineRule="auto"/>
        <w:ind w:firstLine="567"/>
        <w:jc w:val="center"/>
        <w:rPr>
          <w:rFonts w:ascii="Sylfaen" w:hAnsi="Sylfaen"/>
          <w:lang w:val="hy-AM"/>
        </w:rPr>
      </w:pPr>
    </w:p>
    <w:p w:rsidR="000A359E" w:rsidRPr="00CB4181" w:rsidRDefault="00CB4181" w:rsidP="00BB28C8">
      <w:pPr>
        <w:widowControl w:val="0"/>
        <w:spacing w:after="160" w:line="360" w:lineRule="auto"/>
        <w:ind w:firstLine="567"/>
        <w:jc w:val="center"/>
        <w:rPr>
          <w:rFonts w:ascii="Sylfaen" w:hAnsi="Sylfaen"/>
          <w:lang w:val="en-US"/>
        </w:rPr>
      </w:pPr>
      <w:r>
        <w:rPr>
          <w:rFonts w:ascii="Sylfaen" w:hAnsi="Sylfaen"/>
          <w:lang w:val="en-US"/>
        </w:rPr>
        <w:t>Прикреплен</w:t>
      </w:r>
      <w:bookmarkStart w:id="22" w:name="_GoBack"/>
      <w:bookmarkEnd w:id="22"/>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CB4181" w:rsidRPr="00CB4181" w:rsidRDefault="00BB28C8" w:rsidP="00CB4181">
      <w:pPr>
        <w:widowControl w:val="0"/>
        <w:spacing w:after="160" w:line="360" w:lineRule="auto"/>
        <w:ind w:firstLine="567"/>
        <w:jc w:val="center"/>
        <w:rPr>
          <w:rFonts w:ascii="GHEA Grapalat" w:hAnsi="GHEA Grapalat"/>
          <w:b/>
        </w:rPr>
      </w:pPr>
      <w:r w:rsidRPr="009F3DC7">
        <w:rPr>
          <w:rFonts w:ascii="GHEA Grapalat" w:hAnsi="GHEA Grapalat"/>
        </w:rPr>
        <w:t>* Подрядчик выполняет работы по адресу</w:t>
      </w:r>
      <w:r w:rsidRPr="00517562">
        <w:rPr>
          <w:rFonts w:ascii="GHEA Grapalat" w:hAnsi="GHEA Grapalat"/>
        </w:rPr>
        <w:t xml:space="preserve"> </w:t>
      </w:r>
      <w:r w:rsidR="00CB4181" w:rsidRPr="00CB4181">
        <w:rPr>
          <w:rFonts w:ascii="GHEA Grapalat" w:hAnsi="GHEA Grapalat"/>
          <w:b/>
        </w:rPr>
        <w:t>МЯСНИКЯН</w:t>
      </w:r>
      <w:r w:rsidR="00CB4181">
        <w:rPr>
          <w:rFonts w:ascii="GHEA Grapalat" w:hAnsi="GHEA Grapalat"/>
          <w:b/>
          <w:lang w:val="en-US"/>
        </w:rPr>
        <w:t>-</w:t>
      </w:r>
      <w:r w:rsidR="00CB4181" w:rsidRPr="00CB4181">
        <w:rPr>
          <w:rFonts w:ascii="GHEA Grapalat" w:hAnsi="GHEA Grapalat"/>
          <w:b/>
        </w:rPr>
        <w:t xml:space="preserve"> АЧАРЯН</w:t>
      </w:r>
    </w:p>
    <w:p w:rsidR="00BB28C8" w:rsidRPr="009F3DC7" w:rsidRDefault="00BB28C8" w:rsidP="00BB28C8">
      <w:pPr>
        <w:widowControl w:val="0"/>
        <w:spacing w:after="160" w:line="360" w:lineRule="auto"/>
        <w:ind w:firstLine="567"/>
        <w:rPr>
          <w:rFonts w:ascii="GHEA Grapalat" w:hAnsi="GHEA Grapalat"/>
          <w:i/>
        </w:rPr>
      </w:pP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lastRenderedPageBreak/>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CD2E1D" w:rsidRDefault="00BB28C8" w:rsidP="00BB28C8">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sidR="00CD2E1D">
        <w:rPr>
          <w:rFonts w:ascii="GHEA Grapalat" w:hAnsi="GHEA Grapalat"/>
          <w:b/>
          <w:lang w:val="hy-AM"/>
        </w:rPr>
        <w:t>*</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9"/>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BB28C8" w:rsidRPr="00517562" w:rsidRDefault="00CB4181" w:rsidP="003D2146">
            <w:pPr>
              <w:widowControl w:val="0"/>
              <w:spacing w:after="120"/>
              <w:rPr>
                <w:rFonts w:ascii="GHEA Grapalat" w:hAnsi="GHEA Grapalat"/>
                <w:sz w:val="20"/>
                <w:szCs w:val="20"/>
              </w:rPr>
            </w:pPr>
            <w:r w:rsidRPr="00CB4181">
              <w:rPr>
                <w:rFonts w:ascii="GHEA Grapalat" w:hAnsi="GHEA Grapalat"/>
                <w:sz w:val="20"/>
                <w:szCs w:val="20"/>
              </w:rPr>
              <w:t>Реконструкция контактной сети улицы Мясникяна Ачаряна</w:t>
            </w:r>
          </w:p>
        </w:tc>
        <w:tc>
          <w:tcPr>
            <w:tcW w:w="1216" w:type="dxa"/>
            <w:vAlign w:val="center"/>
          </w:tcPr>
          <w:p w:rsidR="00BB28C8" w:rsidRPr="00517562" w:rsidRDefault="00CB4181" w:rsidP="003D2146">
            <w:pPr>
              <w:widowControl w:val="0"/>
              <w:spacing w:after="120"/>
              <w:jc w:val="center"/>
              <w:rPr>
                <w:rFonts w:ascii="GHEA Grapalat" w:hAnsi="GHEA Grapalat"/>
                <w:sz w:val="20"/>
                <w:szCs w:val="20"/>
              </w:rPr>
            </w:pPr>
            <w:r w:rsidRPr="00CB4181">
              <w:rPr>
                <w:rFonts w:ascii="GHEA Grapalat" w:hAnsi="GHEA Grapalat"/>
                <w:sz w:val="20"/>
                <w:szCs w:val="20"/>
              </w:rPr>
              <w:t>После вступления Соглашения в силу</w:t>
            </w:r>
          </w:p>
        </w:tc>
        <w:tc>
          <w:tcPr>
            <w:tcW w:w="1440" w:type="dxa"/>
            <w:vAlign w:val="center"/>
          </w:tcPr>
          <w:p w:rsidR="00BB28C8" w:rsidRPr="00CB4181" w:rsidRDefault="00CB4181" w:rsidP="003D2146">
            <w:pPr>
              <w:widowControl w:val="0"/>
              <w:spacing w:after="120"/>
              <w:rPr>
                <w:rFonts w:ascii="GHEA Grapalat" w:hAnsi="GHEA Grapalat"/>
                <w:sz w:val="20"/>
                <w:szCs w:val="20"/>
                <w:lang w:val="en-US"/>
              </w:rPr>
            </w:pPr>
            <w:r>
              <w:rPr>
                <w:rFonts w:ascii="GHEA Grapalat" w:hAnsi="GHEA Grapalat"/>
                <w:sz w:val="20"/>
                <w:szCs w:val="20"/>
                <w:lang w:val="en-US"/>
              </w:rPr>
              <w:t>До 25.12.2024г.</w:t>
            </w:r>
          </w:p>
        </w:tc>
      </w:tr>
      <w:tr w:rsidR="00BB28C8" w:rsidRPr="009F3DC7" w:rsidTr="003D2146">
        <w:trPr>
          <w:cantSplit/>
          <w:trHeight w:val="586"/>
          <w:jc w:val="center"/>
        </w:trPr>
        <w:tc>
          <w:tcPr>
            <w:tcW w:w="5778"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rsidR="00BB28C8" w:rsidRPr="00517562" w:rsidRDefault="00BB28C8" w:rsidP="003D2146">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08563D" w:rsidRPr="00124BE9" w:rsidRDefault="0008563D" w:rsidP="0008563D">
      <w:pPr>
        <w:pStyle w:val="FootnoteText"/>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0"/>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11"/>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6754BB" w:rsidP="003D2146">
            <w:pPr>
              <w:widowControl w:val="0"/>
              <w:spacing w:after="120"/>
              <w:ind w:left="-95" w:right="-88"/>
              <w:jc w:val="center"/>
              <w:rPr>
                <w:rFonts w:ascii="GHEA Grapalat" w:hAnsi="GHEA Grapalat" w:cs="Arial"/>
                <w:sz w:val="14"/>
                <w:szCs w:val="16"/>
              </w:rPr>
            </w:pPr>
            <w:r>
              <w:rPr>
                <w:rFonts w:ascii="GHEA Grapalat" w:hAnsi="GHEA Grapalat"/>
                <w:sz w:val="14"/>
                <w:szCs w:val="16"/>
                <w:lang w:val="en-US"/>
              </w:rPr>
              <w:t>100</w:t>
            </w:r>
            <w:r w:rsidR="00BB28C8" w:rsidRPr="00685FDC">
              <w:rPr>
                <w:rFonts w:ascii="GHEA Grapalat" w:hAnsi="GHEA Grapalat"/>
                <w:sz w:val="14"/>
                <w:szCs w:val="16"/>
              </w:rPr>
              <w:t xml:space="preserve"> %</w:t>
            </w:r>
          </w:p>
        </w:tc>
        <w:tc>
          <w:tcPr>
            <w:tcW w:w="581" w:type="dxa"/>
            <w:vAlign w:val="center"/>
          </w:tcPr>
          <w:p w:rsidR="00BB28C8" w:rsidRPr="00685FDC" w:rsidRDefault="006754BB" w:rsidP="003D2146">
            <w:pPr>
              <w:widowControl w:val="0"/>
              <w:spacing w:after="120"/>
              <w:ind w:left="-95" w:right="-88"/>
              <w:jc w:val="center"/>
              <w:rPr>
                <w:rFonts w:ascii="GHEA Grapalat" w:hAnsi="GHEA Grapalat"/>
                <w:b/>
                <w:sz w:val="14"/>
                <w:szCs w:val="16"/>
              </w:rPr>
            </w:pPr>
            <w:r>
              <w:rPr>
                <w:rFonts w:ascii="GHEA Grapalat" w:hAnsi="GHEA Grapalat"/>
                <w:sz w:val="14"/>
                <w:szCs w:val="16"/>
                <w:lang w:val="en-US"/>
              </w:rPr>
              <w:t>100</w:t>
            </w:r>
            <w:r w:rsidR="00BB28C8" w:rsidRPr="00685FDC">
              <w:rPr>
                <w:rFonts w:ascii="GHEA Grapalat" w:hAnsi="GHEA Grapalat"/>
                <w:sz w:val="14"/>
                <w:szCs w:val="16"/>
              </w:rPr>
              <w:t xml:space="preserve">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0"/>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946" w:rsidRDefault="008C4946">
      <w:r>
        <w:separator/>
      </w:r>
    </w:p>
  </w:endnote>
  <w:endnote w:type="continuationSeparator" w:id="0">
    <w:p w:rsidR="008C4946" w:rsidRDefault="008C4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rsidR="00B14730" w:rsidRPr="003E450C" w:rsidRDefault="00B14730">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B4181">
          <w:rPr>
            <w:rFonts w:ascii="GHEA Grapalat" w:hAnsi="GHEA Grapalat"/>
            <w:noProof/>
            <w:sz w:val="24"/>
            <w:szCs w:val="24"/>
          </w:rPr>
          <w:t>85</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946" w:rsidRDefault="008C4946">
      <w:r>
        <w:separator/>
      </w:r>
    </w:p>
  </w:footnote>
  <w:footnote w:type="continuationSeparator" w:id="0">
    <w:p w:rsidR="008C4946" w:rsidRDefault="008C4946">
      <w:r>
        <w:continuationSeparator/>
      </w:r>
    </w:p>
  </w:footnote>
  <w:footnote w:id="1">
    <w:p w:rsidR="00B14730" w:rsidRPr="00A31673" w:rsidRDefault="00B14730">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B14730" w:rsidRPr="00900E5A" w:rsidRDefault="00B14730">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3">
    <w:p w:rsidR="00B14730" w:rsidRDefault="00B14730" w:rsidP="006B3E56">
      <w:pPr>
        <w:jc w:val="both"/>
      </w:pPr>
    </w:p>
    <w:p w:rsidR="00B14730" w:rsidRPr="00FC561F" w:rsidRDefault="00B14730" w:rsidP="006B3E56">
      <w:pPr>
        <w:jc w:val="both"/>
        <w:rPr>
          <w:rFonts w:ascii="GHEA Grapalat" w:hAnsi="GHEA Grapalat"/>
          <w:i/>
          <w:sz w:val="20"/>
          <w:szCs w:val="20"/>
        </w:rPr>
      </w:pPr>
    </w:p>
    <w:p w:rsidR="00B14730" w:rsidRDefault="00B14730"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B14730" w:rsidRPr="00E7182E" w:rsidRDefault="00B14730"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B14730" w:rsidRPr="007D41A3" w:rsidRDefault="00B14730"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B14730" w:rsidRPr="001849D9" w:rsidRDefault="00B14730"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B14730" w:rsidRPr="001849D9" w:rsidRDefault="00B14730" w:rsidP="006B3E56">
      <w:pPr>
        <w:pStyle w:val="FootnoteText"/>
        <w:rPr>
          <w:rFonts w:asciiTheme="minorHAnsi" w:hAnsiTheme="minorHAnsi"/>
          <w:i/>
          <w:lang w:val="af-ZA"/>
        </w:rPr>
      </w:pPr>
    </w:p>
  </w:footnote>
  <w:footnote w:id="4">
    <w:p w:rsidR="00B14730" w:rsidRPr="00D3436F" w:rsidRDefault="00B1473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B14730" w:rsidRPr="00D3436F" w:rsidRDefault="00B14730">
      <w:pPr>
        <w:pStyle w:val="FootnoteText"/>
        <w:rPr>
          <w:lang w:val="es-ES"/>
        </w:rPr>
      </w:pPr>
    </w:p>
  </w:footnote>
  <w:footnote w:id="5">
    <w:p w:rsidR="00B14730" w:rsidRPr="00124BE9" w:rsidRDefault="00B14730"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6">
    <w:p w:rsidR="00B14730" w:rsidRPr="00AC7DC5" w:rsidRDefault="00B14730"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B14730" w:rsidRPr="00552088" w:rsidRDefault="00B14730"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14730" w:rsidRPr="004078D0" w:rsidRDefault="00B14730" w:rsidP="00BB28C8">
      <w:pPr>
        <w:pStyle w:val="FootnoteText"/>
        <w:widowControl w:val="0"/>
        <w:jc w:val="both"/>
        <w:rPr>
          <w:rFonts w:ascii="GHEA Grapalat" w:hAnsi="GHEA Grapalat"/>
          <w:sz w:val="2"/>
          <w:szCs w:val="2"/>
          <w:lang w:val="hy-AM"/>
        </w:rPr>
      </w:pPr>
    </w:p>
    <w:p w:rsidR="00B14730" w:rsidRPr="004078D0" w:rsidRDefault="00B14730" w:rsidP="00BB28C8">
      <w:pPr>
        <w:pStyle w:val="FootnoteText"/>
        <w:widowControl w:val="0"/>
        <w:jc w:val="both"/>
        <w:rPr>
          <w:rFonts w:ascii="GHEA Grapalat" w:hAnsi="GHEA Grapalat"/>
          <w:sz w:val="2"/>
          <w:szCs w:val="2"/>
          <w:lang w:val="hy-AM"/>
        </w:rPr>
      </w:pPr>
    </w:p>
  </w:footnote>
  <w:footnote w:id="7">
    <w:p w:rsidR="00B14730" w:rsidRPr="00124BE9" w:rsidRDefault="00B14730"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8">
    <w:p w:rsidR="00B14730" w:rsidRPr="00124BE9" w:rsidRDefault="00B14730"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14730" w:rsidRPr="001C4E24" w:rsidRDefault="00B14730" w:rsidP="00BB28C8">
      <w:pPr>
        <w:pStyle w:val="FootnoteText"/>
        <w:rPr>
          <w:lang w:val="hy-AM"/>
        </w:rPr>
      </w:pPr>
    </w:p>
  </w:footnote>
  <w:footnote w:id="9">
    <w:p w:rsidR="00B14730" w:rsidRPr="00124BE9" w:rsidRDefault="00B14730" w:rsidP="0042574B">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ins w:id="23" w:author="Vardan" w:date="2022-10-29T23:35:00Z">
        <w:r>
          <w:rPr>
            <w:rFonts w:ascii="GHEA Grapalat" w:hAnsi="GHEA Grapalat"/>
            <w:i/>
          </w:rPr>
          <w:t xml:space="preserve">, </w:t>
        </w:r>
      </w:ins>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rsidR="00B14730" w:rsidRPr="00124BE9" w:rsidRDefault="00B14730" w:rsidP="00BB28C8">
      <w:pPr>
        <w:pStyle w:val="FootnoteText"/>
        <w:widowControl w:val="0"/>
      </w:pPr>
      <w:r w:rsidRPr="00124BE9">
        <w:rPr>
          <w:rFonts w:ascii="GHEA Grapalat" w:hAnsi="GHEA Grapalat"/>
          <w:i/>
        </w:rPr>
        <w:t>.</w:t>
      </w:r>
    </w:p>
  </w:footnote>
  <w:footnote w:id="10">
    <w:p w:rsidR="00B14730" w:rsidRPr="00124BE9" w:rsidRDefault="00B14730"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1">
    <w:p w:rsidR="00B14730" w:rsidRPr="00124BE9" w:rsidRDefault="00B14730"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 w:numId="35">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211"/>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89C"/>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573AC"/>
    <w:rsid w:val="00660138"/>
    <w:rsid w:val="006607D5"/>
    <w:rsid w:val="006608AD"/>
    <w:rsid w:val="00661E7D"/>
    <w:rsid w:val="00662165"/>
    <w:rsid w:val="00662623"/>
    <w:rsid w:val="0066349B"/>
    <w:rsid w:val="00663F9F"/>
    <w:rsid w:val="006650C4"/>
    <w:rsid w:val="00665120"/>
    <w:rsid w:val="00665605"/>
    <w:rsid w:val="006657A3"/>
    <w:rsid w:val="006657EE"/>
    <w:rsid w:val="0066596B"/>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4BB"/>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165"/>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EDD"/>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4946"/>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241"/>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6ECE"/>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6F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54A"/>
    <w:rsid w:val="00BF1D90"/>
    <w:rsid w:val="00BF270F"/>
    <w:rsid w:val="00BF3134"/>
    <w:rsid w:val="00BF46D6"/>
    <w:rsid w:val="00BF4D4C"/>
    <w:rsid w:val="00BF4E90"/>
    <w:rsid w:val="00BF4FFD"/>
    <w:rsid w:val="00BF52B3"/>
    <w:rsid w:val="00BF5421"/>
    <w:rsid w:val="00BF603D"/>
    <w:rsid w:val="00BF7253"/>
    <w:rsid w:val="00BF7286"/>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81"/>
    <w:rsid w:val="00CB41AB"/>
    <w:rsid w:val="00CB4B5C"/>
    <w:rsid w:val="00CB4C1E"/>
    <w:rsid w:val="00CB5290"/>
    <w:rsid w:val="00CB6248"/>
    <w:rsid w:val="00CB63ED"/>
    <w:rsid w:val="00CB6775"/>
    <w:rsid w:val="00CB68EF"/>
    <w:rsid w:val="00CB759C"/>
    <w:rsid w:val="00CB79A4"/>
    <w:rsid w:val="00CB7FB9"/>
    <w:rsid w:val="00CC01DE"/>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41B"/>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E96C733-F990-4B86-9D3B-7E9B90D07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2F853-3ED9-485B-939B-0D038D38D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2563</TotalTime>
  <Pages>86</Pages>
  <Words>18757</Words>
  <Characters>106917</Characters>
  <Application>Microsoft Office Word</Application>
  <DocSecurity>0</DocSecurity>
  <Lines>890</Lines>
  <Paragraphs>250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125424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1657</cp:revision>
  <cp:lastPrinted>2018-02-16T07:12:00Z</cp:lastPrinted>
  <dcterms:created xsi:type="dcterms:W3CDTF">2019-10-28T07:04:00Z</dcterms:created>
  <dcterms:modified xsi:type="dcterms:W3CDTF">2024-10-08T12:57:00Z</dcterms:modified>
</cp:coreProperties>
</file>